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CDA47"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1D820"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 xml:space="preserve">National Electricity </w:t>
      </w:r>
      <w:r w:rsidRPr="63A1F05E">
        <w:rPr>
          <w:rFonts w:ascii="Arial" w:hAnsi="Arial" w:cs="Arial"/>
          <w:b/>
          <w:bCs/>
          <w:w w:val="108"/>
        </w:rPr>
        <w:lastRenderedPageBreak/>
        <w:t>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prior to completion of 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w:delText>
              </w:r>
              <w:r w:rsidRPr="00D24BC7" w:rsidDel="009F6571">
                <w:rPr>
                  <w:w w:val="108"/>
                  <w:highlight w:val="yellow"/>
                  <w:rPrChange w:id="63" w:author="Martin Cahill (NESO)" w:date="2025-02-28T15:34:00Z" w16du:dateUtc="2025-02-28T15:34:00Z">
                    <w:rPr>
                      <w:w w:val="108"/>
                    </w:rPr>
                  </w:rPrChange>
                </w:rPr>
                <w:lastRenderedPageBreak/>
                <w:delText xml:space="preserve">updated technical data  from the </w:delText>
              </w:r>
              <w:r w:rsidRPr="00D24BC7" w:rsidDel="009F6571">
                <w:rPr>
                  <w:b/>
                  <w:w w:val="108"/>
                  <w:highlight w:val="yellow"/>
                  <w:rPrChange w:id="64" w:author="Martin Cahill (NESO)" w:date="2025-02-28T15:34:00Z" w16du:dateUtc="2025-02-28T15:34:00Z">
                    <w:rPr>
                      <w:b/>
                      <w:w w:val="108"/>
                    </w:rPr>
                  </w:rPrChange>
                </w:rPr>
                <w:delText>User</w:delText>
              </w:r>
              <w:r w:rsidRPr="00D24BC7" w:rsidDel="009F6571">
                <w:rPr>
                  <w:w w:val="108"/>
                  <w:highlight w:val="yellow"/>
                  <w:rPrChange w:id="65" w:author="Martin Cahill (NESO)" w:date="2025-02-28T15:34:00Z" w16du:dateUtc="2025-02-28T15:34:00Z">
                    <w:rPr>
                      <w:w w:val="108"/>
                    </w:rPr>
                  </w:rPrChange>
                </w:rPr>
                <w:delText xml:space="preserve"> to </w:delText>
              </w:r>
              <w:r w:rsidRPr="00D24BC7" w:rsidDel="009F6571">
                <w:rPr>
                  <w:b/>
                  <w:w w:val="108"/>
                  <w:highlight w:val="yellow"/>
                  <w:rPrChange w:id="66" w:author="Martin Cahill (NESO)" w:date="2025-02-28T15:34:00Z" w16du:dateUtc="2025-02-28T15:34:00Z">
                    <w:rPr>
                      <w:b/>
                      <w:w w:val="108"/>
                    </w:rPr>
                  </w:rPrChange>
                </w:rPr>
                <w:delText>The Company</w:delText>
              </w:r>
              <w:r w:rsidRPr="00D24BC7" w:rsidDel="009F6571">
                <w:rPr>
                  <w:w w:val="108"/>
                  <w:highlight w:val="yellow"/>
                  <w:rPrChange w:id="67"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8"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9" w:author="Angela Quinn (NESO)" w:date="2024-10-18T12:49:00Z"/>
                <w:highlight w:val="yellow"/>
                <w:rPrChange w:id="70" w:author="Martin Cahill (NESO)" w:date="2025-02-28T15:34:00Z" w16du:dateUtc="2025-02-28T15:34:00Z">
                  <w:rPr>
                    <w:del w:id="71" w:author="Angela Quinn (NESO)" w:date="2024-10-18T12:49:00Z"/>
                  </w:rPr>
                </w:rPrChange>
              </w:rPr>
            </w:pPr>
            <w:del w:id="72" w:author="Angela Quinn (NESO)" w:date="2024-10-18T12:49:00Z">
              <w:r w:rsidRPr="00D24BC7" w:rsidDel="00D50827">
                <w:rPr>
                  <w:highlight w:val="yellow"/>
                  <w:rPrChange w:id="73" w:author="Martin Cahill (NESO)" w:date="2025-02-28T15:34:00Z" w16du:dateUtc="2025-02-28T15:34:00Z">
                    <w:rPr/>
                  </w:rPrChange>
                </w:rPr>
                <w:delText xml:space="preserve"> </w:delText>
              </w:r>
            </w:del>
          </w:p>
        </w:tc>
      </w:tr>
      <w:tr w:rsidR="0067056F" w:rsidRPr="0067056F" w14:paraId="4F424960" w14:textId="77777777" w:rsidTr="7E55170D">
        <w:trPr>
          <w:trHeight w:val="133"/>
          <w:del w:id="74"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5" w:author="Martin Cahill (NESO)" w:date="2025-02-28T15:34:00Z" w16du:dateUtc="2025-02-28T15:34:00Z">
                  <w:rPr>
                    <w:rFonts w:ascii="Arial" w:hAnsi="Arial" w:cs="Arial"/>
                    <w:b/>
                    <w:bCs/>
                    <w:w w:val="108"/>
                  </w:rPr>
                </w:rPrChange>
              </w:rPr>
            </w:pPr>
            <w:del w:id="76" w:author="Angela Quinn (NESO)" w:date="2024-10-28T01:03:00Z">
              <w:r w:rsidRPr="00D24BC7" w:rsidDel="00D50827">
                <w:rPr>
                  <w:rFonts w:ascii="Arial" w:hAnsi="Arial" w:cs="Arial"/>
                  <w:b/>
                  <w:bCs/>
                  <w:highlight w:val="yellow"/>
                  <w:rPrChange w:id="77" w:author="Martin Cahill (NESO)" w:date="2025-02-28T15:34:00Z" w16du:dateUtc="2025-02-28T15:34:00Z">
                    <w:rPr>
                      <w:rFonts w:ascii="Arial" w:hAnsi="Arial" w:cs="Arial"/>
                      <w:b/>
                      <w:bCs/>
                    </w:rPr>
                  </w:rPrChange>
                </w:rPr>
                <w:lastRenderedPageBreak/>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8" w:author="Angela Quinn (NESO)" w:date="2024-10-28T01:03:00Z"/>
                <w:highlight w:val="yellow"/>
                <w:rPrChange w:id="79" w:author="Martin Cahill (NESO)" w:date="2025-02-28T15:34:00Z" w16du:dateUtc="2025-02-28T15:34:00Z">
                  <w:rPr>
                    <w:del w:id="80" w:author="Angela Quinn (NESO)" w:date="2024-10-28T01:03:00Z"/>
                  </w:rPr>
                </w:rPrChange>
              </w:rPr>
            </w:pPr>
            <w:del w:id="81" w:author="Angela Quinn (NESO)" w:date="2024-10-28T01:03:00Z">
              <w:r w:rsidRPr="00D24BC7" w:rsidDel="00D50827">
                <w:rPr>
                  <w:highlight w:val="yellow"/>
                  <w:rPrChange w:id="82" w:author="Martin Cahill (NESO)" w:date="2025-02-28T15:34:00Z" w16du:dateUtc="2025-02-28T15:34:00Z">
                    <w:rPr/>
                  </w:rPrChange>
                </w:rPr>
                <w:delText xml:space="preserve">means a figure, provided by </w:delText>
              </w:r>
              <w:r w:rsidRPr="00D24BC7" w:rsidDel="00D50827">
                <w:rPr>
                  <w:b/>
                  <w:bCs/>
                  <w:highlight w:val="yellow"/>
                  <w:rPrChange w:id="83" w:author="Martin Cahill (NESO)" w:date="2025-02-28T15:34:00Z" w16du:dateUtc="2025-02-28T15:34:00Z">
                    <w:rPr>
                      <w:b/>
                      <w:bCs/>
                    </w:rPr>
                  </w:rPrChange>
                </w:rPr>
                <w:delText>The Company</w:delText>
              </w:r>
              <w:r w:rsidRPr="00D24BC7" w:rsidDel="00D50827">
                <w:rPr>
                  <w:highlight w:val="yellow"/>
                  <w:rPrChange w:id="84" w:author="Martin Cahill (NESO)" w:date="2025-02-28T15:34:00Z" w16du:dateUtc="2025-02-28T15:34:00Z">
                    <w:rPr/>
                  </w:rPrChange>
                </w:rPr>
                <w:delText xml:space="preserve"> to the </w:delText>
              </w:r>
              <w:r w:rsidRPr="00D24BC7" w:rsidDel="00D50827">
                <w:rPr>
                  <w:b/>
                  <w:bCs/>
                  <w:highlight w:val="yellow"/>
                  <w:rPrChange w:id="85" w:author="Martin Cahill (NESO)" w:date="2025-02-28T15:34:00Z" w16du:dateUtc="2025-02-28T15:34:00Z">
                    <w:rPr>
                      <w:b/>
                      <w:bCs/>
                    </w:rPr>
                  </w:rPrChange>
                </w:rPr>
                <w:delText>User</w:delText>
              </w:r>
              <w:r w:rsidRPr="00D24BC7" w:rsidDel="00D50827">
                <w:rPr>
                  <w:highlight w:val="yellow"/>
                  <w:rPrChange w:id="86" w:author="Martin Cahill (NESO)" w:date="2025-02-28T15:34:00Z" w16du:dateUtc="2025-02-28T15:34:00Z">
                    <w:rPr/>
                  </w:rPrChange>
                </w:rPr>
                <w:delText xml:space="preserve"> which represents</w:delText>
              </w:r>
              <w:r w:rsidRPr="00D24BC7" w:rsidDel="00D50827">
                <w:rPr>
                  <w:b/>
                  <w:bCs/>
                  <w:highlight w:val="yellow"/>
                  <w:rPrChange w:id="87" w:author="Martin Cahill (NESO)" w:date="2025-02-28T15:34:00Z" w16du:dateUtc="2025-02-28T15:34:00Z">
                    <w:rPr>
                      <w:b/>
                      <w:bCs/>
                    </w:rPr>
                  </w:rPrChange>
                </w:rPr>
                <w:delText xml:space="preserve"> </w:delText>
              </w:r>
              <w:r w:rsidRPr="00D24BC7" w:rsidDel="00D50827">
                <w:rPr>
                  <w:highlight w:val="yellow"/>
                  <w:rPrChange w:id="88" w:author="Martin Cahill (NESO)" w:date="2025-02-28T15:34:00Z" w16du:dateUtc="2025-02-28T15:34:00Z">
                    <w:rPr/>
                  </w:rPrChange>
                </w:rPr>
                <w:delText xml:space="preserve">capability of the </w:delText>
              </w:r>
              <w:r w:rsidRPr="00D24BC7" w:rsidDel="00D50827">
                <w:rPr>
                  <w:b/>
                  <w:bCs/>
                  <w:highlight w:val="yellow"/>
                  <w:rPrChange w:id="89" w:author="Martin Cahill (NESO)" w:date="2025-02-28T15:34:00Z" w16du:dateUtc="2025-02-28T15:34:00Z">
                    <w:rPr>
                      <w:b/>
                      <w:bCs/>
                    </w:rPr>
                  </w:rPrChange>
                </w:rPr>
                <w:delText>National Electricity Transmission System</w:delText>
              </w:r>
              <w:r w:rsidRPr="00D24BC7" w:rsidDel="00D50827">
                <w:rPr>
                  <w:highlight w:val="yellow"/>
                  <w:rPrChange w:id="90"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1"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2" w:author="Angela Quinn (NESO)" w:date="2024-11-04T15:48:00Z">
              <w:r w:rsidRPr="00D24BC7" w:rsidDel="00D50827">
                <w:rPr>
                  <w:b/>
                  <w:bCs/>
                  <w:highlight w:val="yellow"/>
                  <w:rPrChange w:id="93" w:author="Martin Cahill (NESO)" w:date="2025-02-28T15:34:00Z" w16du:dateUtc="2025-02-28T15:34:00Z">
                    <w:rPr>
                      <w:b/>
                      <w:bCs/>
                    </w:rPr>
                  </w:rPrChange>
                </w:rPr>
                <w:delText>Medium Power Stations</w:delText>
              </w:r>
              <w:r w:rsidRPr="00D24BC7" w:rsidDel="00D50827">
                <w:rPr>
                  <w:highlight w:val="yellow"/>
                  <w:rPrChange w:id="94" w:author="Martin Cahill (NESO)" w:date="2025-02-28T15:34:00Z" w16du:dateUtc="2025-02-28T15:34:00Z">
                    <w:rPr/>
                  </w:rPrChange>
                </w:rPr>
                <w:delText xml:space="preserve"> and </w:delText>
              </w:r>
              <w:r w:rsidRPr="00D24BC7" w:rsidDel="00D50827">
                <w:rPr>
                  <w:b/>
                  <w:bCs/>
                  <w:highlight w:val="yellow"/>
                  <w:rPrChange w:id="95" w:author="Martin Cahill (NESO)" w:date="2025-02-28T15:34:00Z" w16du:dateUtc="2025-02-28T15:34:00Z">
                    <w:rPr>
                      <w:b/>
                      <w:bCs/>
                    </w:rPr>
                  </w:rPrChange>
                </w:rPr>
                <w:delText>Relevant Embedded</w:delText>
              </w:r>
              <w:r w:rsidRPr="00D24BC7" w:rsidDel="00D50827">
                <w:rPr>
                  <w:highlight w:val="yellow"/>
                  <w:rPrChange w:id="96" w:author="Martin Cahill (NESO)" w:date="2025-02-28T15:34:00Z" w16du:dateUtc="2025-02-28T15:34:00Z">
                    <w:rPr/>
                  </w:rPrChange>
                </w:rPr>
                <w:delText xml:space="preserve"> </w:delText>
              </w:r>
              <w:r w:rsidRPr="00D24BC7" w:rsidDel="00D50827">
                <w:rPr>
                  <w:b/>
                  <w:bCs/>
                  <w:highlight w:val="yellow"/>
                  <w:rPrChange w:id="97"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8"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9" w:author="Martin Cahill (NESO)" w:date="2025-02-28T15:33:00Z" w16du:dateUtc="2025-02-28T15:33:00Z">
        <w:r w:rsidRPr="00A422DC" w:rsidDel="00A422DC">
          <w:rPr>
            <w:rFonts w:ascii="Arial" w:hAnsi="Arial" w:cs="Arial"/>
            <w:highlight w:val="cyan"/>
            <w:rPrChange w:id="100"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1"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2"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3"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4"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5"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6"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7"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8"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9" w:author="Martin Cahill (NESO)" w:date="2025-02-28T15:33:00Z" w16du:dateUtc="2025-02-28T15:33:00Z">
              <w:rPr/>
            </w:rPrChange>
          </w:rPr>
          <w:delText xml:space="preserve"> </w:delText>
        </w:r>
        <w:r w:rsidRPr="00A422DC" w:rsidDel="00A422DC">
          <w:rPr>
            <w:rFonts w:ascii="Arial" w:hAnsi="Arial" w:cs="Arial"/>
            <w:b/>
            <w:bCs/>
            <w:highlight w:val="cyan"/>
            <w:rPrChange w:id="110"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1"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lastRenderedPageBreak/>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2" w:name="_Hlk22126640"/>
      <w:r w:rsidRPr="6AFBC584">
        <w:rPr>
          <w:rFonts w:ascii="Arial" w:hAnsi="Arial" w:cs="Arial"/>
        </w:rPr>
        <w:t>but no fewer than one every 6 months</w:t>
      </w:r>
      <w:bookmarkEnd w:id="112"/>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3" w:author="Angela Quinn (NESO)" w:date="2024-10-31T07:17:00Z">
        <w:r w:rsidR="30804E8A" w:rsidRPr="00D24BC7">
          <w:rPr>
            <w:rFonts w:ascii="Arial" w:hAnsi="Arial"/>
            <w:b/>
            <w:bCs/>
            <w:highlight w:val="yellow"/>
            <w:rPrChange w:id="114" w:author="Martin Cahill (NESO)" w:date="2025-02-28T15:35:00Z" w16du:dateUtc="2025-02-28T15:35:00Z">
              <w:rPr>
                <w:rFonts w:ascii="Arial" w:hAnsi="Arial"/>
              </w:rPr>
            </w:rPrChange>
          </w:rPr>
          <w:t>B</w:t>
        </w:r>
      </w:ins>
      <w:del w:id="115" w:author="Angela Quinn (NESO)" w:date="2024-10-31T07:17:00Z">
        <w:r w:rsidRPr="00D24BC7" w:rsidDel="00D50827">
          <w:rPr>
            <w:rFonts w:ascii="Arial" w:hAnsi="Arial"/>
            <w:b/>
            <w:bCs/>
            <w:highlight w:val="yellow"/>
            <w:rPrChange w:id="116" w:author="Martin Cahill (NESO)" w:date="2025-02-28T15:35:00Z" w16du:dateUtc="2025-02-28T15:35:00Z">
              <w:rPr>
                <w:rFonts w:ascii="Arial" w:hAnsi="Arial"/>
              </w:rPr>
            </w:rPrChange>
          </w:rPr>
          <w:delText>b</w:delText>
        </w:r>
      </w:del>
      <w:r w:rsidRPr="44F8C411">
        <w:rPr>
          <w:rFonts w:ascii="Arial" w:hAnsi="Arial"/>
          <w:b/>
          <w:bCs/>
          <w:rPrChange w:id="117" w:author="Angela Quinn (NESO)" w:date="2024-10-31T07:18:00Z">
            <w:rPr>
              <w:rFonts w:ascii="Arial" w:hAnsi="Arial"/>
            </w:rPr>
          </w:rPrChange>
        </w:rPr>
        <w:t xml:space="preserve">usiness </w:t>
      </w:r>
      <w:ins w:id="118" w:author="Angela Quinn (NESO)" w:date="2024-10-31T07:17:00Z">
        <w:r w:rsidR="6D51C3A8" w:rsidRPr="00D24BC7">
          <w:rPr>
            <w:rFonts w:ascii="Arial" w:hAnsi="Arial"/>
            <w:b/>
            <w:bCs/>
            <w:highlight w:val="yellow"/>
            <w:rPrChange w:id="119" w:author="Martin Cahill (NESO)" w:date="2025-02-28T15:35:00Z" w16du:dateUtc="2025-02-28T15:35:00Z">
              <w:rPr>
                <w:rFonts w:ascii="Arial" w:hAnsi="Arial"/>
              </w:rPr>
            </w:rPrChange>
          </w:rPr>
          <w:t>D</w:t>
        </w:r>
      </w:ins>
      <w:del w:id="120" w:author="Angela Quinn (NESO)" w:date="2024-10-31T07:17:00Z">
        <w:r w:rsidRPr="00D24BC7" w:rsidDel="00D50827">
          <w:rPr>
            <w:rFonts w:ascii="Arial" w:hAnsi="Arial"/>
            <w:b/>
            <w:bCs/>
            <w:highlight w:val="yellow"/>
            <w:rPrChange w:id="121" w:author="Martin Cahill (NESO)" w:date="2025-02-28T15:35:00Z" w16du:dateUtc="2025-02-28T15:35:00Z">
              <w:rPr>
                <w:rFonts w:ascii="Arial" w:hAnsi="Arial"/>
              </w:rPr>
            </w:rPrChange>
          </w:rPr>
          <w:delText>d</w:delText>
        </w:r>
      </w:del>
      <w:r w:rsidRPr="44F8C411">
        <w:rPr>
          <w:rFonts w:ascii="Arial" w:hAnsi="Arial"/>
          <w:b/>
          <w:bCs/>
          <w:rPrChange w:id="122"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lastRenderedPageBreak/>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lastRenderedPageBreak/>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lastRenderedPageBreak/>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even" r:id="rId11"/>
          <w:headerReference w:type="default" r:id="rId12"/>
          <w:footerReference w:type="even" r:id="rId13"/>
          <w:footerReference w:type="default" r:id="rId14"/>
          <w:headerReference w:type="first" r:id="rId15"/>
          <w:footerReference w:type="first" r:id="rId16"/>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8290840"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35" w:author="Angela Quinn (NESO)" w:date="2024-10-18T12:57:00Z">
        <w:r w:rsidR="002419C6" w:rsidRPr="00D24BC7">
          <w:rPr>
            <w:rFonts w:ascii="Arial" w:hAnsi="Arial" w:cs="Arial"/>
            <w:highlight w:val="yellow"/>
            <w:lang w:eastAsia="en-GB"/>
            <w:rPrChange w:id="136" w:author="Martin Cahill (NESO)" w:date="2025-02-28T15:35:00Z" w16du:dateUtc="2025-02-28T15:35:00Z">
              <w:rPr>
                <w:rFonts w:ascii="Arial" w:hAnsi="Arial" w:cs="Arial"/>
                <w:lang w:eastAsia="en-GB"/>
              </w:rPr>
            </w:rPrChange>
          </w:rPr>
          <w:t xml:space="preserve">Developer </w:t>
        </w:r>
      </w:ins>
      <w:ins w:id="137" w:author="Angela Quinn (NESO)" w:date="2024-10-28T01:07:00Z">
        <w:r w:rsidR="12835FB2" w:rsidRPr="00D24BC7">
          <w:rPr>
            <w:rFonts w:ascii="Arial" w:hAnsi="Arial" w:cs="Arial"/>
            <w:highlight w:val="yellow"/>
            <w:lang w:eastAsia="en-GB"/>
            <w:rPrChange w:id="138" w:author="Martin Cahill (NESO)" w:date="2025-02-28T15:35:00Z" w16du:dateUtc="2025-02-28T15:35:00Z">
              <w:rPr>
                <w:rFonts w:ascii="Arial" w:hAnsi="Arial" w:cs="Arial"/>
                <w:lang w:eastAsia="en-GB"/>
              </w:rPr>
            </w:rPrChange>
          </w:rPr>
          <w:t>C</w:t>
        </w:r>
      </w:ins>
      <w:ins w:id="139" w:author="Angela Quinn (NESO)" w:date="2024-10-18T12:57:00Z">
        <w:r w:rsidR="002419C6" w:rsidRPr="00D24BC7">
          <w:rPr>
            <w:rFonts w:ascii="Arial" w:hAnsi="Arial" w:cs="Arial"/>
            <w:highlight w:val="yellow"/>
            <w:lang w:eastAsia="en-GB"/>
            <w:rPrChange w:id="140"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41" w:author="Martin Cahill (NESO)" w:date="2025-02-28T15:35:00Z" w16du:dateUtc="2025-02-28T15:35:00Z">
              <w:rPr>
                <w:rFonts w:ascii="Arial" w:hAnsi="Arial" w:cs="Arial"/>
                <w:b/>
                <w:bCs/>
                <w:lang w:eastAsia="en-GB"/>
              </w:rPr>
            </w:rPrChange>
          </w:rPr>
          <w:t xml:space="preserve">Gate </w:t>
        </w:r>
      </w:ins>
      <w:ins w:id="142" w:author="Angela Quinn (NESO)" w:date="2024-10-28T01:07:00Z">
        <w:r w:rsidR="71937BA2" w:rsidRPr="00D24BC7">
          <w:rPr>
            <w:rFonts w:ascii="Arial" w:hAnsi="Arial" w:cs="Arial"/>
            <w:b/>
            <w:bCs/>
            <w:highlight w:val="yellow"/>
            <w:lang w:eastAsia="en-GB"/>
            <w:rPrChange w:id="143" w:author="Martin Cahill (NESO)" w:date="2025-02-28T15:35:00Z" w16du:dateUtc="2025-02-28T15:35:00Z">
              <w:rPr>
                <w:rFonts w:ascii="Arial" w:hAnsi="Arial" w:cs="Arial"/>
                <w:b/>
                <w:bCs/>
                <w:lang w:eastAsia="en-GB"/>
              </w:rPr>
            </w:rPrChange>
          </w:rPr>
          <w:t xml:space="preserve">2 </w:t>
        </w:r>
      </w:ins>
      <w:ins w:id="144" w:author="Angela Quinn (NESO)" w:date="2024-10-18T12:57:00Z">
        <w:r w:rsidR="002419C6" w:rsidRPr="00D24BC7">
          <w:rPr>
            <w:rFonts w:ascii="Arial" w:hAnsi="Arial" w:cs="Arial"/>
            <w:b/>
            <w:bCs/>
            <w:highlight w:val="yellow"/>
            <w:lang w:eastAsia="en-GB"/>
            <w:rPrChange w:id="145"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46"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47" w:author="Angela Quinn (NESO)" w:date="2024-10-18T12:53:00Z">
        <w:r w:rsidRPr="00D24BC7" w:rsidDel="00D20C7A">
          <w:rPr>
            <w:rFonts w:ascii="Arial" w:hAnsi="Arial" w:cs="Arial"/>
            <w:b/>
            <w:bCs/>
            <w:highlight w:val="yellow"/>
            <w:lang w:eastAsia="en-GB"/>
            <w:rPrChange w:id="148" w:author="Martin Cahill (NESO)" w:date="2025-02-28T15:35:00Z" w16du:dateUtc="2025-02-28T15:35:00Z">
              <w:rPr>
                <w:rFonts w:ascii="Arial" w:hAnsi="Arial" w:cs="Arial"/>
                <w:b/>
                <w:bCs/>
                <w:lang w:eastAsia="en-GB"/>
              </w:rPr>
            </w:rPrChange>
          </w:rPr>
          <w:delText xml:space="preserve">Materiality </w:delText>
        </w:r>
      </w:del>
      <w:ins w:id="149" w:author="Angela Quinn (NESO)" w:date="2024-10-18T13:00:00Z">
        <w:r w:rsidR="00995765" w:rsidRPr="00D24BC7">
          <w:rPr>
            <w:rFonts w:ascii="Arial" w:hAnsi="Arial" w:cs="Arial"/>
            <w:b/>
            <w:bCs/>
            <w:highlight w:val="yellow"/>
            <w:lang w:eastAsia="en-GB"/>
            <w:rPrChange w:id="150"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51" w:author="Angela Quinn (NESO)" w:date="2024-10-28T01:11:00Z">
        <w:r w:rsidRPr="00D24BC7" w:rsidDel="00D20C7A">
          <w:rPr>
            <w:rFonts w:ascii="Arial" w:hAnsi="Arial" w:cs="Arial"/>
            <w:b/>
            <w:bCs/>
            <w:highlight w:val="yellow"/>
            <w:lang w:eastAsia="en-GB"/>
            <w:rPrChange w:id="152" w:author="Martin Cahill (NESO)" w:date="2025-02-28T15:35:00Z" w16du:dateUtc="2025-02-28T15:35:00Z">
              <w:rPr>
                <w:rFonts w:ascii="Arial" w:hAnsi="Arial" w:cs="Arial"/>
                <w:b/>
                <w:bCs/>
                <w:lang w:eastAsia="en-GB"/>
              </w:rPr>
            </w:rPrChange>
          </w:rPr>
          <w:delText>Limitations</w:delText>
        </w:r>
      </w:del>
      <w:ins w:id="153" w:author="Angela Quinn (NESO)" w:date="2024-10-28T01:11:00Z">
        <w:r w:rsidR="02F30534" w:rsidRPr="00D24BC7">
          <w:rPr>
            <w:rFonts w:ascii="Arial" w:hAnsi="Arial" w:cs="Arial"/>
            <w:b/>
            <w:bCs/>
            <w:spacing w:val="-1"/>
            <w:highlight w:val="yellow"/>
            <w:lang w:eastAsia="en-GB"/>
            <w:rPrChange w:id="154"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55"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56" w:author="Angela Quinn (NESO)" w:date="2024-10-18T12:51:00Z"/>
                <w:rFonts w:ascii="Arial" w:hAnsi="Arial" w:cs="Arial"/>
                <w:highlight w:val="yellow"/>
                <w:lang w:eastAsia="en-GB"/>
                <w:rPrChange w:id="157" w:author="Martin Cahill (NESO)" w:date="2025-02-28T15:35:00Z" w16du:dateUtc="2025-02-28T15:35:00Z">
                  <w:rPr>
                    <w:del w:id="158"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59" w:author="Angela Quinn (NESO)" w:date="2024-10-18T12:51:00Z"/>
                <w:rFonts w:ascii="Arial" w:hAnsi="Arial" w:cs="Arial"/>
                <w:highlight w:val="yellow"/>
                <w:lang w:eastAsia="en-GB"/>
                <w:rPrChange w:id="160" w:author="Martin Cahill (NESO)" w:date="2025-02-28T15:35:00Z" w16du:dateUtc="2025-02-28T15:35:00Z">
                  <w:rPr>
                    <w:del w:id="161"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62" w:author="Angela Quinn (NESO)" w:date="2024-10-18T12:51:00Z"/>
                <w:rFonts w:ascii="Arial" w:hAnsi="Arial" w:cs="Arial"/>
                <w:highlight w:val="yellow"/>
                <w:lang w:eastAsia="en-GB"/>
                <w:rPrChange w:id="163" w:author="Martin Cahill (NESO)" w:date="2025-02-28T15:35:00Z" w16du:dateUtc="2025-02-28T15:35:00Z">
                  <w:rPr>
                    <w:del w:id="164"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65" w:author="Angela Quinn (NESO)" w:date="2024-10-18T12:51:00Z"/>
                <w:sz w:val="24"/>
                <w:szCs w:val="24"/>
                <w:highlight w:val="yellow"/>
                <w:lang w:eastAsia="en-GB"/>
                <w:rPrChange w:id="166" w:author="Martin Cahill (NESO)" w:date="2025-02-28T15:35:00Z" w16du:dateUtc="2025-02-28T15:35:00Z">
                  <w:rPr>
                    <w:del w:id="167" w:author="Angela Quinn (NESO)" w:date="2024-10-18T12:51:00Z"/>
                    <w:sz w:val="24"/>
                    <w:szCs w:val="24"/>
                    <w:lang w:eastAsia="en-GB"/>
                  </w:rPr>
                </w:rPrChange>
              </w:rPr>
            </w:pPr>
            <w:del w:id="168" w:author="Angela Quinn (NESO)" w:date="2024-10-18T12:51:00Z">
              <w:r w:rsidRPr="00D24BC7" w:rsidDel="003A6495">
                <w:rPr>
                  <w:rFonts w:ascii="Arial" w:hAnsi="Arial" w:cs="Arial"/>
                  <w:b/>
                  <w:bCs/>
                  <w:spacing w:val="-1"/>
                  <w:highlight w:val="yellow"/>
                  <w:lang w:eastAsia="en-GB"/>
                  <w:rPrChange w:id="169"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70"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71"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72" w:author="Angela Quinn (NESO)" w:date="2024-10-18T12:51:00Z"/>
                <w:sz w:val="24"/>
                <w:szCs w:val="24"/>
                <w:highlight w:val="yellow"/>
                <w:lang w:eastAsia="en-GB"/>
                <w:rPrChange w:id="173" w:author="Martin Cahill (NESO)" w:date="2025-02-28T15:35:00Z" w16du:dateUtc="2025-02-28T15:35:00Z">
                  <w:rPr>
                    <w:del w:id="174" w:author="Angela Quinn (NESO)" w:date="2024-10-18T12:51:00Z"/>
                    <w:sz w:val="24"/>
                    <w:szCs w:val="24"/>
                    <w:lang w:eastAsia="en-GB"/>
                  </w:rPr>
                </w:rPrChange>
              </w:rPr>
            </w:pPr>
            <w:del w:id="175" w:author="Angela Quinn (NESO)" w:date="2024-10-18T12:51:00Z">
              <w:r w:rsidRPr="00D24BC7" w:rsidDel="003A6495">
                <w:rPr>
                  <w:rFonts w:ascii="Arial" w:hAnsi="Arial" w:cs="Arial"/>
                  <w:b/>
                  <w:bCs/>
                  <w:spacing w:val="-2"/>
                  <w:highlight w:val="yellow"/>
                  <w:lang w:eastAsia="en-GB"/>
                  <w:rPrChange w:id="176"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77"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78" w:author="Angela Quinn (NESO)" w:date="2024-10-18T12:51:00Z"/>
                <w:sz w:val="24"/>
                <w:szCs w:val="24"/>
                <w:highlight w:val="yellow"/>
                <w:lang w:eastAsia="en-GB"/>
                <w:rPrChange w:id="179" w:author="Martin Cahill (NESO)" w:date="2025-02-28T15:35:00Z" w16du:dateUtc="2025-02-28T15:35:00Z">
                  <w:rPr>
                    <w:del w:id="180" w:author="Angela Quinn (NESO)" w:date="2024-10-18T12:51:00Z"/>
                    <w:sz w:val="24"/>
                    <w:szCs w:val="24"/>
                    <w:lang w:eastAsia="en-GB"/>
                  </w:rPr>
                </w:rPrChange>
              </w:rPr>
            </w:pPr>
            <w:del w:id="181" w:author="Angela Quinn (NESO)" w:date="2024-10-18T12:51:00Z">
              <w:r w:rsidRPr="00D24BC7" w:rsidDel="003A6495">
                <w:rPr>
                  <w:rFonts w:ascii="Arial" w:hAnsi="Arial" w:cs="Arial"/>
                  <w:highlight w:val="yellow"/>
                  <w:lang w:eastAsia="en-GB"/>
                  <w:rPrChange w:id="182"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83"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84"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85"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86"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87"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88"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89"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90"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91"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92"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93"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94"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95"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196"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197"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198"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199"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200"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201"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202"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203"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204"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205"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206"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207"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208"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209"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10"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11"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12"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13"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14"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15"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16"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17"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18"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19"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20"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21"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22"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23"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24"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25"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26"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27"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28"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29"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30"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31"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2"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33"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4"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35"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36"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37"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38"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39"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40"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41"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42"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43"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44"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45"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46"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47" w:author="Angela Quinn (NESO)" w:date="2024-10-28T01:12:00Z">
              <w:r w:rsidR="3AC84A7F" w:rsidRPr="00D24BC7">
                <w:rPr>
                  <w:rFonts w:ascii="Arial" w:hAnsi="Arial" w:cs="Arial"/>
                  <w:highlight w:val="yellow"/>
                  <w:lang w:eastAsia="en-GB"/>
                  <w:rPrChange w:id="248"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49"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50"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51"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52" w:author="Martin Cahill (NESO)" w:date="2025-02-28T15:35:00Z" w16du:dateUtc="2025-02-28T15:35:00Z">
                  <w:rPr>
                    <w:rFonts w:ascii="Arial" w:hAnsi="Arial" w:cs="Arial"/>
                    <w:spacing w:val="-3"/>
                    <w:lang w:eastAsia="en-GB"/>
                  </w:rPr>
                </w:rPrChange>
              </w:rPr>
            </w:pPr>
            <w:del w:id="253" w:author="Angela Quinn (NESO)" w:date="2024-10-28T01:13:00Z">
              <w:r w:rsidRPr="00D24BC7" w:rsidDel="00D20C7A">
                <w:rPr>
                  <w:rFonts w:ascii="Arial" w:hAnsi="Arial" w:cs="Arial"/>
                  <w:highlight w:val="yellow"/>
                  <w:lang w:eastAsia="en-GB"/>
                  <w:rPrChange w:id="254"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55" w:author="Angela Quinn (NESO)" w:date="2024-10-18T12:54:00Z">
              <w:r w:rsidRPr="00D24BC7" w:rsidDel="00D20C7A">
                <w:rPr>
                  <w:rFonts w:ascii="Arial" w:hAnsi="Arial" w:cs="Arial"/>
                  <w:highlight w:val="yellow"/>
                  <w:lang w:eastAsia="en-GB"/>
                  <w:rPrChange w:id="256" w:author="Martin Cahill (NESO)" w:date="2025-02-28T15:35:00Z" w16du:dateUtc="2025-02-28T15:35:00Z">
                    <w:rPr>
                      <w:rFonts w:ascii="Arial" w:hAnsi="Arial" w:cs="Arial"/>
                      <w:lang w:eastAsia="en-GB"/>
                    </w:rPr>
                  </w:rPrChange>
                </w:rPr>
                <w:delText>The</w:delText>
              </w:r>
            </w:del>
            <w:del w:id="257" w:author="Angela Quinn (NESO)" w:date="2024-10-28T01:13:00Z">
              <w:r w:rsidRPr="00D24BC7" w:rsidDel="00D20C7A">
                <w:rPr>
                  <w:rFonts w:ascii="Arial" w:hAnsi="Arial" w:cs="Arial"/>
                  <w:highlight w:val="yellow"/>
                  <w:lang w:eastAsia="en-GB"/>
                  <w:rPrChange w:id="258" w:author="Martin Cahill (NESO)" w:date="2025-02-28T15:35:00Z" w16du:dateUtc="2025-02-28T15:35:00Z">
                    <w:rPr>
                      <w:rFonts w:ascii="Arial" w:hAnsi="Arial" w:cs="Arial"/>
                      <w:lang w:eastAsia="en-GB"/>
                    </w:rPr>
                  </w:rPrChange>
                </w:rPr>
                <w:delText xml:space="preserve"> M</w:delText>
              </w:r>
            </w:del>
            <w:del w:id="259" w:author="Angela Quinn (NESO)" w:date="2024-10-18T12:54:00Z">
              <w:r w:rsidRPr="00D24BC7" w:rsidDel="00D20C7A">
                <w:rPr>
                  <w:rFonts w:ascii="Arial" w:hAnsi="Arial" w:cs="Arial"/>
                  <w:highlight w:val="yellow"/>
                  <w:lang w:eastAsia="en-GB"/>
                  <w:rPrChange w:id="260" w:author="Martin Cahill (NESO)" w:date="2025-02-28T15:35:00Z" w16du:dateUtc="2025-02-28T15:35:00Z">
                    <w:rPr>
                      <w:rFonts w:ascii="Arial" w:hAnsi="Arial" w:cs="Arial"/>
                      <w:lang w:eastAsia="en-GB"/>
                    </w:rPr>
                  </w:rPrChange>
                </w:rPr>
                <w:delText>ateriality</w:delText>
              </w:r>
            </w:del>
            <w:del w:id="261" w:author="Angela Quinn (NESO)" w:date="2024-10-28T01:13:00Z">
              <w:r w:rsidRPr="00D24BC7" w:rsidDel="00D20C7A">
                <w:rPr>
                  <w:rFonts w:ascii="Arial" w:hAnsi="Arial" w:cs="Arial"/>
                  <w:highlight w:val="yellow"/>
                  <w:lang w:eastAsia="en-GB"/>
                  <w:rPrChange w:id="262" w:author="Martin Cahill (NESO)" w:date="2025-02-28T15:35:00Z" w16du:dateUtc="2025-02-28T15:35:00Z">
                    <w:rPr>
                      <w:rFonts w:ascii="Arial" w:hAnsi="Arial" w:cs="Arial"/>
                      <w:lang w:eastAsia="en-GB"/>
                    </w:rPr>
                  </w:rPrChange>
                </w:rPr>
                <w:delText xml:space="preserve"> T</w:delText>
              </w:r>
            </w:del>
            <w:del w:id="263" w:author="Angela Quinn (NESO)" w:date="2024-10-18T12:54:00Z">
              <w:r w:rsidRPr="00D24BC7" w:rsidDel="00D20C7A">
                <w:rPr>
                  <w:rFonts w:ascii="Arial" w:hAnsi="Arial" w:cs="Arial"/>
                  <w:highlight w:val="yellow"/>
                  <w:lang w:eastAsia="en-GB"/>
                  <w:rPrChange w:id="264" w:author="Martin Cahill (NESO)" w:date="2025-02-28T15:35:00Z" w16du:dateUtc="2025-02-28T15:35:00Z">
                    <w:rPr>
                      <w:rFonts w:ascii="Arial" w:hAnsi="Arial" w:cs="Arial"/>
                      <w:lang w:eastAsia="en-GB"/>
                    </w:rPr>
                  </w:rPrChange>
                </w:rPr>
                <w:delText>rigger</w:delText>
              </w:r>
            </w:del>
            <w:del w:id="265" w:author="Angela Quinn (NESO)" w:date="2024-10-28T01:13:00Z">
              <w:r w:rsidRPr="00D24BC7" w:rsidDel="00D20C7A">
                <w:rPr>
                  <w:rFonts w:ascii="Arial" w:hAnsi="Arial" w:cs="Arial"/>
                  <w:highlight w:val="yellow"/>
                  <w:lang w:eastAsia="en-GB"/>
                  <w:rPrChange w:id="266" w:author="Martin Cahill (NESO)" w:date="2025-02-28T15:35:00Z" w16du:dateUtc="2025-02-28T15:35:00Z">
                    <w:rPr>
                      <w:rFonts w:ascii="Arial" w:hAnsi="Arial" w:cs="Arial"/>
                      <w:lang w:eastAsia="en-GB"/>
                    </w:rPr>
                  </w:rPrChange>
                </w:rPr>
                <w:delText xml:space="preserve"> </w:delText>
              </w:r>
            </w:del>
            <w:del w:id="267" w:author="Angela Quinn (NESO)" w:date="2024-10-18T12:54:00Z">
              <w:r w:rsidRPr="00D24BC7" w:rsidDel="00D20C7A">
                <w:rPr>
                  <w:rFonts w:ascii="Arial" w:hAnsi="Arial" w:cs="Arial"/>
                  <w:highlight w:val="yellow"/>
                  <w:lang w:eastAsia="en-GB"/>
                  <w:rPrChange w:id="268" w:author="Martin Cahill (NESO)" w:date="2025-02-28T15:35:00Z" w16du:dateUtc="2025-02-28T15:35:00Z">
                    <w:rPr>
                      <w:rFonts w:ascii="Arial" w:hAnsi="Arial" w:cs="Arial"/>
                      <w:lang w:eastAsia="en-GB"/>
                    </w:rPr>
                  </w:rPrChange>
                </w:rPr>
                <w:delText>of</w:delText>
              </w:r>
            </w:del>
            <w:del w:id="269" w:author="Angela Quinn (NESO)" w:date="2024-10-28T01:13:00Z">
              <w:r w:rsidRPr="00D24BC7" w:rsidDel="00D20C7A">
                <w:rPr>
                  <w:rFonts w:ascii="Arial" w:hAnsi="Arial" w:cs="Arial"/>
                  <w:highlight w:val="yellow"/>
                  <w:lang w:eastAsia="en-GB"/>
                  <w:rPrChange w:id="270" w:author="Martin Cahill (NESO)" w:date="2025-02-28T15:35:00Z" w16du:dateUtc="2025-02-28T15:35:00Z">
                    <w:rPr>
                      <w:rFonts w:ascii="Arial" w:hAnsi="Arial" w:cs="Arial"/>
                      <w:lang w:eastAsia="en-GB"/>
                    </w:rPr>
                  </w:rPrChange>
                </w:rPr>
                <w:delText xml:space="preserve"> </w:delText>
              </w:r>
            </w:del>
            <w:del w:id="271" w:author="Angela Quinn (NESO)" w:date="2024-10-18T12:54:00Z">
              <w:r w:rsidRPr="00D24BC7" w:rsidDel="00D20C7A">
                <w:rPr>
                  <w:rFonts w:ascii="Arial" w:hAnsi="Arial" w:cs="Arial"/>
                  <w:highlight w:val="yellow"/>
                  <w:lang w:eastAsia="en-GB"/>
                  <w:rPrChange w:id="272" w:author="Martin Cahill (NESO)" w:date="2025-02-28T15:35:00Z" w16du:dateUtc="2025-02-28T15:35:00Z">
                    <w:rPr>
                      <w:rFonts w:ascii="Arial" w:hAnsi="Arial" w:cs="Arial"/>
                      <w:lang w:eastAsia="en-GB"/>
                    </w:rPr>
                  </w:rPrChange>
                </w:rPr>
                <w:delText>the</w:delText>
              </w:r>
            </w:del>
            <w:del w:id="273" w:author="Angela Quinn (NESO)" w:date="2024-10-28T01:13:00Z">
              <w:r w:rsidRPr="00D24BC7" w:rsidDel="00D20C7A">
                <w:rPr>
                  <w:rFonts w:ascii="Arial" w:hAnsi="Arial" w:cs="Arial"/>
                  <w:highlight w:val="yellow"/>
                  <w:lang w:eastAsia="en-GB"/>
                  <w:rPrChange w:id="274" w:author="Martin Cahill (NESO)" w:date="2025-02-28T15:35:00Z" w16du:dateUtc="2025-02-28T15:35:00Z">
                    <w:rPr>
                      <w:rFonts w:ascii="Arial" w:hAnsi="Arial" w:cs="Arial"/>
                      <w:lang w:eastAsia="en-GB"/>
                    </w:rPr>
                  </w:rPrChange>
                </w:rPr>
                <w:delText xml:space="preserve"> </w:delText>
              </w:r>
            </w:del>
            <w:del w:id="275" w:author="Angela Quinn (NESO)" w:date="2024-10-18T12:54:00Z">
              <w:r w:rsidRPr="00D24BC7" w:rsidDel="00D20C7A">
                <w:rPr>
                  <w:rFonts w:ascii="Arial" w:hAnsi="Arial" w:cs="Arial"/>
                  <w:highlight w:val="yellow"/>
                  <w:lang w:eastAsia="en-GB"/>
                  <w:rPrChange w:id="276" w:author="Martin Cahill (NESO)" w:date="2025-02-28T15:35:00Z" w16du:dateUtc="2025-02-28T15:35:00Z">
                    <w:rPr>
                      <w:rFonts w:ascii="Arial" w:hAnsi="Arial" w:cs="Arial"/>
                      <w:lang w:eastAsia="en-GB"/>
                    </w:rPr>
                  </w:rPrChange>
                </w:rPr>
                <w:delText>donor</w:delText>
              </w:r>
            </w:del>
            <w:del w:id="277" w:author="Angela Quinn (NESO)" w:date="2024-10-28T01:13:00Z">
              <w:r w:rsidRPr="00D24BC7" w:rsidDel="00D20C7A">
                <w:rPr>
                  <w:rFonts w:ascii="Arial" w:hAnsi="Arial" w:cs="Arial"/>
                  <w:highlight w:val="yellow"/>
                  <w:lang w:eastAsia="en-GB"/>
                  <w:rPrChange w:id="278" w:author="Martin Cahill (NESO)" w:date="2025-02-28T15:35:00Z" w16du:dateUtc="2025-02-28T15:35:00Z">
                    <w:rPr>
                      <w:rFonts w:ascii="Arial" w:hAnsi="Arial" w:cs="Arial"/>
                      <w:lang w:eastAsia="en-GB"/>
                    </w:rPr>
                  </w:rPrChange>
                </w:rPr>
                <w:delText xml:space="preserve"> </w:delText>
              </w:r>
            </w:del>
            <w:del w:id="279" w:author="Angela Quinn (NESO)" w:date="2024-10-18T12:54:00Z">
              <w:r w:rsidRPr="00D24BC7" w:rsidDel="00D20C7A">
                <w:rPr>
                  <w:rFonts w:ascii="Arial" w:hAnsi="Arial" w:cs="Arial"/>
                  <w:highlight w:val="yellow"/>
                  <w:lang w:eastAsia="en-GB"/>
                  <w:rPrChange w:id="280" w:author="Martin Cahill (NESO)" w:date="2025-02-28T15:35:00Z" w16du:dateUtc="2025-02-28T15:35:00Z">
                    <w:rPr>
                      <w:rFonts w:ascii="Arial" w:hAnsi="Arial" w:cs="Arial"/>
                      <w:lang w:eastAsia="en-GB"/>
                    </w:rPr>
                  </w:rPrChange>
                </w:rPr>
                <w:delText>GSP should</w:delText>
              </w:r>
            </w:del>
            <w:del w:id="281" w:author="Angela Quinn (NESO)" w:date="2024-10-28T01:13:00Z">
              <w:r w:rsidRPr="00D24BC7" w:rsidDel="00D20C7A">
                <w:rPr>
                  <w:rFonts w:ascii="Arial" w:hAnsi="Arial" w:cs="Arial"/>
                  <w:highlight w:val="yellow"/>
                  <w:lang w:eastAsia="en-GB"/>
                  <w:rPrChange w:id="282" w:author="Martin Cahill (NESO)" w:date="2025-02-28T15:35:00Z" w16du:dateUtc="2025-02-28T15:35:00Z">
                    <w:rPr>
                      <w:rFonts w:ascii="Arial" w:hAnsi="Arial" w:cs="Arial"/>
                      <w:lang w:eastAsia="en-GB"/>
                    </w:rPr>
                  </w:rPrChange>
                </w:rPr>
                <w:delText xml:space="preserve"> </w:delText>
              </w:r>
            </w:del>
            <w:del w:id="283" w:author="Angela Quinn (NESO)" w:date="2024-10-18T12:54:00Z">
              <w:r w:rsidRPr="00D24BC7" w:rsidDel="00D20C7A">
                <w:rPr>
                  <w:rFonts w:ascii="Arial" w:hAnsi="Arial" w:cs="Arial"/>
                  <w:highlight w:val="yellow"/>
                  <w:lang w:eastAsia="en-GB"/>
                  <w:rPrChange w:id="284" w:author="Martin Cahill (NESO)" w:date="2025-02-28T15:35:00Z" w16du:dateUtc="2025-02-28T15:35:00Z">
                    <w:rPr>
                      <w:rFonts w:ascii="Arial" w:hAnsi="Arial" w:cs="Arial"/>
                      <w:lang w:eastAsia="en-GB"/>
                    </w:rPr>
                  </w:rPrChange>
                </w:rPr>
                <w:delText>be</w:delText>
              </w:r>
            </w:del>
            <w:del w:id="285" w:author="Angela Quinn (NESO)" w:date="2024-10-28T01:13:00Z">
              <w:r w:rsidRPr="00D24BC7" w:rsidDel="00D20C7A">
                <w:rPr>
                  <w:rFonts w:ascii="Arial" w:hAnsi="Arial" w:cs="Arial"/>
                  <w:highlight w:val="yellow"/>
                  <w:lang w:eastAsia="en-GB"/>
                  <w:rPrChange w:id="286" w:author="Martin Cahill (NESO)" w:date="2025-02-28T15:35:00Z" w16du:dateUtc="2025-02-28T15:35:00Z">
                    <w:rPr>
                      <w:rFonts w:ascii="Arial" w:hAnsi="Arial" w:cs="Arial"/>
                      <w:lang w:eastAsia="en-GB"/>
                    </w:rPr>
                  </w:rPrChange>
                </w:rPr>
                <w:delText xml:space="preserve"> </w:delText>
              </w:r>
            </w:del>
            <w:del w:id="287" w:author="Angela Quinn (NESO)" w:date="2024-10-18T12:54:00Z">
              <w:r w:rsidRPr="00D24BC7" w:rsidDel="00D20C7A">
                <w:rPr>
                  <w:rFonts w:ascii="Arial" w:hAnsi="Arial" w:cs="Arial"/>
                  <w:highlight w:val="yellow"/>
                  <w:lang w:eastAsia="en-GB"/>
                  <w:rPrChange w:id="288" w:author="Martin Cahill (NESO)" w:date="2025-02-28T15:35:00Z" w16du:dateUtc="2025-02-28T15:35:00Z">
                    <w:rPr>
                      <w:rFonts w:ascii="Arial" w:hAnsi="Arial" w:cs="Arial"/>
                      <w:lang w:eastAsia="en-GB"/>
                    </w:rPr>
                  </w:rPrChange>
                </w:rPr>
                <w:delText>lowered</w:delText>
              </w:r>
            </w:del>
            <w:del w:id="289" w:author="Angela Quinn (NESO)" w:date="2024-10-28T01:13:00Z">
              <w:r w:rsidRPr="00D24BC7" w:rsidDel="00D20C7A">
                <w:rPr>
                  <w:rFonts w:ascii="Arial" w:hAnsi="Arial" w:cs="Arial"/>
                  <w:highlight w:val="yellow"/>
                  <w:lang w:eastAsia="en-GB"/>
                  <w:rPrChange w:id="290" w:author="Martin Cahill (NESO)" w:date="2025-02-28T15:35:00Z" w16du:dateUtc="2025-02-28T15:35:00Z">
                    <w:rPr>
                      <w:rFonts w:ascii="Arial" w:hAnsi="Arial" w:cs="Arial"/>
                      <w:lang w:eastAsia="en-GB"/>
                    </w:rPr>
                  </w:rPrChange>
                </w:rPr>
                <w:delText xml:space="preserve"> </w:delText>
              </w:r>
            </w:del>
            <w:del w:id="291" w:author="Angela Quinn (NESO)" w:date="2024-10-18T12:54:00Z">
              <w:r w:rsidRPr="00D24BC7" w:rsidDel="00D20C7A">
                <w:rPr>
                  <w:rFonts w:ascii="Arial" w:hAnsi="Arial" w:cs="Arial"/>
                  <w:highlight w:val="yellow"/>
                  <w:lang w:eastAsia="en-GB"/>
                  <w:rPrChange w:id="292" w:author="Martin Cahill (NESO)" w:date="2025-02-28T15:35:00Z" w16du:dateUtc="2025-02-28T15:35:00Z">
                    <w:rPr>
                      <w:rFonts w:ascii="Arial" w:hAnsi="Arial" w:cs="Arial"/>
                      <w:lang w:eastAsia="en-GB"/>
                    </w:rPr>
                  </w:rPrChange>
                </w:rPr>
                <w:delText>and</w:delText>
              </w:r>
            </w:del>
            <w:del w:id="293" w:author="Angela Quinn (NESO)" w:date="2024-10-28T01:13:00Z">
              <w:r w:rsidRPr="00D24BC7" w:rsidDel="00D20C7A">
                <w:rPr>
                  <w:rFonts w:ascii="Arial" w:hAnsi="Arial" w:cs="Arial"/>
                  <w:highlight w:val="yellow"/>
                  <w:lang w:eastAsia="en-GB"/>
                  <w:rPrChange w:id="294" w:author="Martin Cahill (NESO)" w:date="2025-02-28T15:35:00Z" w16du:dateUtc="2025-02-28T15:35:00Z">
                    <w:rPr>
                      <w:rFonts w:ascii="Arial" w:hAnsi="Arial" w:cs="Arial"/>
                      <w:lang w:eastAsia="en-GB"/>
                    </w:rPr>
                  </w:rPrChange>
                </w:rPr>
                <w:delText xml:space="preserve"> </w:delText>
              </w:r>
            </w:del>
            <w:del w:id="295" w:author="Angela Quinn (NESO)" w:date="2024-10-18T12:54:00Z">
              <w:r w:rsidRPr="00D24BC7" w:rsidDel="00D20C7A">
                <w:rPr>
                  <w:rFonts w:ascii="Arial" w:hAnsi="Arial" w:cs="Arial"/>
                  <w:highlight w:val="yellow"/>
                  <w:lang w:eastAsia="en-GB"/>
                  <w:rPrChange w:id="296" w:author="Martin Cahill (NESO)" w:date="2025-02-28T15:35:00Z" w16du:dateUtc="2025-02-28T15:35:00Z">
                    <w:rPr>
                      <w:rFonts w:ascii="Arial" w:hAnsi="Arial" w:cs="Arial"/>
                      <w:lang w:eastAsia="en-GB"/>
                    </w:rPr>
                  </w:rPrChange>
                </w:rPr>
                <w:delText>the</w:delText>
              </w:r>
            </w:del>
            <w:del w:id="297" w:author="Angela Quinn (NESO)" w:date="2024-10-28T01:13:00Z">
              <w:r w:rsidRPr="00D24BC7" w:rsidDel="00D20C7A">
                <w:rPr>
                  <w:rFonts w:ascii="Arial" w:hAnsi="Arial" w:cs="Arial"/>
                  <w:highlight w:val="yellow"/>
                  <w:lang w:eastAsia="en-GB"/>
                  <w:rPrChange w:id="298" w:author="Martin Cahill (NESO)" w:date="2025-02-28T15:35:00Z" w16du:dateUtc="2025-02-28T15:35:00Z">
                    <w:rPr>
                      <w:rFonts w:ascii="Arial" w:hAnsi="Arial" w:cs="Arial"/>
                      <w:lang w:eastAsia="en-GB"/>
                    </w:rPr>
                  </w:rPrChange>
                </w:rPr>
                <w:delText xml:space="preserve"> </w:delText>
              </w:r>
            </w:del>
            <w:del w:id="299" w:author="Angela Quinn (NESO)" w:date="2024-10-18T12:54:00Z">
              <w:r w:rsidRPr="00D24BC7" w:rsidDel="00D20C7A">
                <w:rPr>
                  <w:rFonts w:ascii="Arial" w:hAnsi="Arial" w:cs="Arial"/>
                  <w:highlight w:val="yellow"/>
                  <w:lang w:eastAsia="en-GB"/>
                  <w:rPrChange w:id="300" w:author="Martin Cahill (NESO)" w:date="2025-02-28T15:35:00Z" w16du:dateUtc="2025-02-28T15:35:00Z">
                    <w:rPr>
                      <w:rFonts w:ascii="Arial" w:hAnsi="Arial" w:cs="Arial"/>
                      <w:lang w:eastAsia="en-GB"/>
                    </w:rPr>
                  </w:rPrChange>
                </w:rPr>
                <w:delText>recipient</w:delText>
              </w:r>
            </w:del>
            <w:del w:id="301" w:author="Angela Quinn (NESO)" w:date="2024-10-28T01:13:00Z">
              <w:r w:rsidRPr="00D24BC7" w:rsidDel="00D20C7A">
                <w:rPr>
                  <w:rFonts w:ascii="Arial" w:hAnsi="Arial" w:cs="Arial"/>
                  <w:highlight w:val="yellow"/>
                  <w:lang w:eastAsia="en-GB"/>
                  <w:rPrChange w:id="302" w:author="Martin Cahill (NESO)" w:date="2025-02-28T15:35:00Z" w16du:dateUtc="2025-02-28T15:35:00Z">
                    <w:rPr>
                      <w:rFonts w:ascii="Arial" w:hAnsi="Arial" w:cs="Arial"/>
                      <w:lang w:eastAsia="en-GB"/>
                    </w:rPr>
                  </w:rPrChange>
                </w:rPr>
                <w:delText xml:space="preserve"> </w:delText>
              </w:r>
            </w:del>
            <w:del w:id="303" w:author="Angela Quinn (NESO)" w:date="2024-10-18T12:54:00Z">
              <w:r w:rsidRPr="00D24BC7" w:rsidDel="00D20C7A">
                <w:rPr>
                  <w:rFonts w:ascii="Arial" w:hAnsi="Arial" w:cs="Arial"/>
                  <w:highlight w:val="yellow"/>
                  <w:lang w:eastAsia="en-GB"/>
                  <w:rPrChange w:id="304" w:author="Martin Cahill (NESO)" w:date="2025-02-28T15:35:00Z" w16du:dateUtc="2025-02-28T15:35:00Z">
                    <w:rPr>
                      <w:rFonts w:ascii="Arial" w:hAnsi="Arial" w:cs="Arial"/>
                      <w:lang w:eastAsia="en-GB"/>
                    </w:rPr>
                  </w:rPrChange>
                </w:rPr>
                <w:delText>raised</w:delText>
              </w:r>
            </w:del>
            <w:del w:id="305" w:author="Angela Quinn (NESO)" w:date="2024-10-28T01:13:00Z">
              <w:r w:rsidRPr="00D24BC7" w:rsidDel="00D20C7A">
                <w:rPr>
                  <w:rFonts w:ascii="Arial" w:hAnsi="Arial" w:cs="Arial"/>
                  <w:highlight w:val="yellow"/>
                  <w:lang w:eastAsia="en-GB"/>
                  <w:rPrChange w:id="306" w:author="Martin Cahill (NESO)" w:date="2025-02-28T15:35:00Z" w16du:dateUtc="2025-02-28T15:35:00Z">
                    <w:rPr>
                      <w:rFonts w:ascii="Arial" w:hAnsi="Arial" w:cs="Arial"/>
                      <w:lang w:eastAsia="en-GB"/>
                    </w:rPr>
                  </w:rPrChange>
                </w:rPr>
                <w:delText xml:space="preserve"> </w:delText>
              </w:r>
            </w:del>
            <w:del w:id="307" w:author="Angela Quinn (NESO)" w:date="2024-10-18T12:54:00Z">
              <w:r w:rsidRPr="00D24BC7" w:rsidDel="00D20C7A">
                <w:rPr>
                  <w:rFonts w:ascii="Arial" w:hAnsi="Arial" w:cs="Arial"/>
                  <w:highlight w:val="yellow"/>
                  <w:lang w:eastAsia="en-GB"/>
                  <w:rPrChange w:id="308" w:author="Martin Cahill (NESO)" w:date="2025-02-28T15:35:00Z" w16du:dateUtc="2025-02-28T15:35:00Z">
                    <w:rPr>
                      <w:rFonts w:ascii="Arial" w:hAnsi="Arial" w:cs="Arial"/>
                      <w:lang w:eastAsia="en-GB"/>
                    </w:rPr>
                  </w:rPrChange>
                </w:rPr>
                <w:delText>by</w:delText>
              </w:r>
            </w:del>
            <w:del w:id="309" w:author="Angela Quinn (NESO)" w:date="2024-10-28T01:13:00Z">
              <w:r w:rsidRPr="00D24BC7" w:rsidDel="00D20C7A">
                <w:rPr>
                  <w:rFonts w:ascii="Arial" w:hAnsi="Arial" w:cs="Arial"/>
                  <w:highlight w:val="yellow"/>
                  <w:lang w:eastAsia="en-GB"/>
                  <w:rPrChange w:id="310" w:author="Martin Cahill (NESO)" w:date="2025-02-28T15:35:00Z" w16du:dateUtc="2025-02-28T15:35:00Z">
                    <w:rPr>
                      <w:rFonts w:ascii="Arial" w:hAnsi="Arial" w:cs="Arial"/>
                      <w:lang w:eastAsia="en-GB"/>
                    </w:rPr>
                  </w:rPrChange>
                </w:rPr>
                <w:delText xml:space="preserve"> </w:delText>
              </w:r>
            </w:del>
            <w:del w:id="311" w:author="Angela Quinn (NESO)" w:date="2024-10-18T12:54:00Z">
              <w:r w:rsidRPr="00D24BC7" w:rsidDel="00D20C7A">
                <w:rPr>
                  <w:rFonts w:ascii="Arial" w:hAnsi="Arial" w:cs="Arial"/>
                  <w:highlight w:val="yellow"/>
                  <w:lang w:eastAsia="en-GB"/>
                  <w:rPrChange w:id="312" w:author="Martin Cahill (NESO)" w:date="2025-02-28T15:35:00Z" w16du:dateUtc="2025-02-28T15:35:00Z">
                    <w:rPr>
                      <w:rFonts w:ascii="Arial" w:hAnsi="Arial" w:cs="Arial"/>
                      <w:lang w:eastAsia="en-GB"/>
                    </w:rPr>
                  </w:rPrChange>
                </w:rPr>
                <w:delText>the</w:delText>
              </w:r>
            </w:del>
            <w:del w:id="313" w:author="Angela Quinn (NESO)" w:date="2024-10-28T01:13:00Z">
              <w:r w:rsidRPr="00D24BC7" w:rsidDel="00D20C7A">
                <w:rPr>
                  <w:rFonts w:ascii="Arial" w:hAnsi="Arial" w:cs="Arial"/>
                  <w:highlight w:val="yellow"/>
                  <w:lang w:eastAsia="en-GB"/>
                  <w:rPrChange w:id="314" w:author="Martin Cahill (NESO)" w:date="2025-02-28T15:35:00Z" w16du:dateUtc="2025-02-28T15:35:00Z">
                    <w:rPr>
                      <w:rFonts w:ascii="Arial" w:hAnsi="Arial" w:cs="Arial"/>
                      <w:lang w:eastAsia="en-GB"/>
                    </w:rPr>
                  </w:rPrChange>
                </w:rPr>
                <w:delText xml:space="preserve"> </w:delText>
              </w:r>
            </w:del>
            <w:del w:id="315" w:author="Angela Quinn (NESO)" w:date="2024-10-18T12:54:00Z">
              <w:r w:rsidRPr="00D24BC7" w:rsidDel="00D20C7A">
                <w:rPr>
                  <w:rFonts w:ascii="Arial" w:hAnsi="Arial" w:cs="Arial"/>
                  <w:highlight w:val="yellow"/>
                  <w:lang w:eastAsia="en-GB"/>
                  <w:rPrChange w:id="316" w:author="Martin Cahill (NESO)" w:date="2025-02-28T15:35:00Z" w16du:dateUtc="2025-02-28T15:35:00Z">
                    <w:rPr>
                      <w:rFonts w:ascii="Arial" w:hAnsi="Arial" w:cs="Arial"/>
                      <w:lang w:eastAsia="en-GB"/>
                    </w:rPr>
                  </w:rPrChange>
                </w:rPr>
                <w:delText>same</w:delText>
              </w:r>
            </w:del>
            <w:del w:id="317" w:author="Angela Quinn (NESO)" w:date="2024-10-28T01:13:00Z">
              <w:r w:rsidRPr="00D24BC7" w:rsidDel="00D20C7A">
                <w:rPr>
                  <w:rFonts w:ascii="Arial" w:hAnsi="Arial" w:cs="Arial"/>
                  <w:highlight w:val="yellow"/>
                  <w:lang w:eastAsia="en-GB"/>
                  <w:rPrChange w:id="318" w:author="Martin Cahill (NESO)" w:date="2025-02-28T15:35:00Z" w16du:dateUtc="2025-02-28T15:35:00Z">
                    <w:rPr>
                      <w:rFonts w:ascii="Arial" w:hAnsi="Arial" w:cs="Arial"/>
                      <w:lang w:eastAsia="en-GB"/>
                    </w:rPr>
                  </w:rPrChange>
                </w:rPr>
                <w:delText xml:space="preserve"> </w:delText>
              </w:r>
            </w:del>
            <w:del w:id="319" w:author="Angela Quinn (NESO)" w:date="2024-10-18T12:54:00Z">
              <w:r w:rsidRPr="00D24BC7" w:rsidDel="00D20C7A">
                <w:rPr>
                  <w:rFonts w:ascii="Arial" w:hAnsi="Arial" w:cs="Arial"/>
                  <w:highlight w:val="yellow"/>
                  <w:lang w:eastAsia="en-GB"/>
                  <w:rPrChange w:id="320" w:author="Martin Cahill (NESO)" w:date="2025-02-28T15:35:00Z" w16du:dateUtc="2025-02-28T15:35:00Z">
                    <w:rPr>
                      <w:rFonts w:ascii="Arial" w:hAnsi="Arial" w:cs="Arial"/>
                      <w:lang w:eastAsia="en-GB"/>
                    </w:rPr>
                  </w:rPrChange>
                </w:rPr>
                <w:delText>amount</w:delText>
              </w:r>
            </w:del>
            <w:del w:id="321" w:author="Angela Quinn (NESO)" w:date="2024-10-28T01:13:00Z">
              <w:r w:rsidRPr="00D24BC7" w:rsidDel="00D20C7A">
                <w:rPr>
                  <w:rFonts w:ascii="Arial" w:hAnsi="Arial" w:cs="Arial"/>
                  <w:highlight w:val="yellow"/>
                  <w:lang w:eastAsia="en-GB"/>
                  <w:rPrChange w:id="322" w:author="Martin Cahill (NESO)" w:date="2025-02-28T15:35:00Z" w16du:dateUtc="2025-02-28T15:35:00Z">
                    <w:rPr>
                      <w:rFonts w:ascii="Arial" w:hAnsi="Arial" w:cs="Arial"/>
                      <w:lang w:eastAsia="en-GB"/>
                    </w:rPr>
                  </w:rPrChange>
                </w:rPr>
                <w:delText xml:space="preserve"> </w:delText>
              </w:r>
            </w:del>
            <w:del w:id="323" w:author="Angela Quinn (NESO)" w:date="2024-10-18T12:54:00Z">
              <w:r w:rsidRPr="00D24BC7" w:rsidDel="00D20C7A">
                <w:rPr>
                  <w:rFonts w:ascii="Arial" w:hAnsi="Arial" w:cs="Arial"/>
                  <w:highlight w:val="yellow"/>
                  <w:lang w:eastAsia="en-GB"/>
                  <w:rPrChange w:id="324" w:author="Martin Cahill (NESO)" w:date="2025-02-28T15:35:00Z" w16du:dateUtc="2025-02-28T15:35:00Z">
                    <w:rPr>
                      <w:rFonts w:ascii="Arial" w:hAnsi="Arial" w:cs="Arial"/>
                      <w:lang w:eastAsia="en-GB"/>
                    </w:rPr>
                  </w:rPrChange>
                </w:rPr>
                <w:delText>with</w:delText>
              </w:r>
            </w:del>
            <w:del w:id="325" w:author="Angela Quinn (NESO)" w:date="2024-10-28T01:13:00Z">
              <w:r w:rsidRPr="00D24BC7" w:rsidDel="00D20C7A">
                <w:rPr>
                  <w:rFonts w:ascii="Arial" w:hAnsi="Arial" w:cs="Arial"/>
                  <w:highlight w:val="yellow"/>
                  <w:lang w:eastAsia="en-GB"/>
                  <w:rPrChange w:id="326" w:author="Martin Cahill (NESO)" w:date="2025-02-28T15:35:00Z" w16du:dateUtc="2025-02-28T15:35:00Z">
                    <w:rPr>
                      <w:rFonts w:ascii="Arial" w:hAnsi="Arial" w:cs="Arial"/>
                      <w:lang w:eastAsia="en-GB"/>
                    </w:rPr>
                  </w:rPrChange>
                </w:rPr>
                <w:delText xml:space="preserve"> </w:delText>
              </w:r>
            </w:del>
            <w:del w:id="327" w:author="Angela Quinn (NESO)" w:date="2024-10-18T12:54:00Z">
              <w:r w:rsidRPr="00D24BC7" w:rsidDel="00D20C7A">
                <w:rPr>
                  <w:rFonts w:ascii="Arial" w:hAnsi="Arial" w:cs="Arial"/>
                  <w:highlight w:val="yellow"/>
                  <w:lang w:eastAsia="en-GB"/>
                  <w:rPrChange w:id="328" w:author="Martin Cahill (NESO)" w:date="2025-02-28T15:35:00Z" w16du:dateUtc="2025-02-28T15:35:00Z">
                    <w:rPr>
                      <w:rFonts w:ascii="Arial" w:hAnsi="Arial" w:cs="Arial"/>
                      <w:lang w:eastAsia="en-GB"/>
                    </w:rPr>
                  </w:rPrChange>
                </w:rPr>
                <w:delText>both</w:delText>
              </w:r>
            </w:del>
            <w:del w:id="329" w:author="Angela Quinn (NESO)" w:date="2024-10-28T01:13:00Z">
              <w:r w:rsidRPr="00D24BC7" w:rsidDel="00D20C7A">
                <w:rPr>
                  <w:rFonts w:ascii="Arial" w:hAnsi="Arial" w:cs="Arial"/>
                  <w:highlight w:val="yellow"/>
                  <w:lang w:eastAsia="en-GB"/>
                  <w:rPrChange w:id="330" w:author="Martin Cahill (NESO)" w:date="2025-02-28T15:35:00Z" w16du:dateUtc="2025-02-28T15:35:00Z">
                    <w:rPr>
                      <w:rFonts w:ascii="Arial" w:hAnsi="Arial" w:cs="Arial"/>
                      <w:lang w:eastAsia="en-GB"/>
                    </w:rPr>
                  </w:rPrChange>
                </w:rPr>
                <w:delText xml:space="preserve"> </w:delText>
              </w:r>
            </w:del>
            <w:del w:id="331" w:author="Angela Quinn (NESO)" w:date="2024-10-18T12:54:00Z">
              <w:r w:rsidRPr="00D24BC7" w:rsidDel="00D20C7A">
                <w:rPr>
                  <w:rFonts w:ascii="Arial" w:hAnsi="Arial" w:cs="Arial"/>
                  <w:highlight w:val="yellow"/>
                  <w:lang w:eastAsia="en-GB"/>
                  <w:rPrChange w:id="332" w:author="Martin Cahill (NESO)" w:date="2025-02-28T15:35:00Z" w16du:dateUtc="2025-02-28T15:35:00Z">
                    <w:rPr>
                      <w:rFonts w:ascii="Arial" w:hAnsi="Arial" w:cs="Arial"/>
                      <w:lang w:eastAsia="en-GB"/>
                    </w:rPr>
                  </w:rPrChange>
                </w:rPr>
                <w:delText>GSP</w:delText>
              </w:r>
            </w:del>
            <w:del w:id="333" w:author="Angela Quinn (NESO)" w:date="2024-10-28T01:13:00Z">
              <w:r w:rsidRPr="00D24BC7" w:rsidDel="00D20C7A">
                <w:rPr>
                  <w:rFonts w:ascii="Arial" w:hAnsi="Arial" w:cs="Arial"/>
                  <w:highlight w:val="yellow"/>
                  <w:lang w:eastAsia="en-GB"/>
                  <w:rPrChange w:id="334" w:author="Martin Cahill (NESO)" w:date="2025-02-28T15:35:00Z" w16du:dateUtc="2025-02-28T15:35:00Z">
                    <w:rPr>
                      <w:rFonts w:ascii="Arial" w:hAnsi="Arial" w:cs="Arial"/>
                      <w:lang w:eastAsia="en-GB"/>
                    </w:rPr>
                  </w:rPrChange>
                </w:rPr>
                <w:delText xml:space="preserve"> </w:delText>
              </w:r>
            </w:del>
            <w:del w:id="335" w:author="Angela Quinn (NESO)" w:date="2024-10-18T12:54:00Z">
              <w:r w:rsidRPr="00D24BC7" w:rsidDel="00D20C7A">
                <w:rPr>
                  <w:rFonts w:ascii="Arial" w:hAnsi="Arial" w:cs="Arial"/>
                  <w:highlight w:val="yellow"/>
                  <w:lang w:eastAsia="en-GB"/>
                  <w:rPrChange w:id="336" w:author="Martin Cahill (NESO)" w:date="2025-02-28T15:35:00Z" w16du:dateUtc="2025-02-28T15:35:00Z">
                    <w:rPr>
                      <w:rFonts w:ascii="Arial" w:hAnsi="Arial" w:cs="Arial"/>
                      <w:lang w:eastAsia="en-GB"/>
                    </w:rPr>
                  </w:rPrChange>
                </w:rPr>
                <w:delText>Appendix</w:delText>
              </w:r>
            </w:del>
            <w:del w:id="337" w:author="Angela Quinn (NESO)" w:date="2024-10-28T01:13:00Z">
              <w:r w:rsidRPr="00D24BC7" w:rsidDel="00D20C7A">
                <w:rPr>
                  <w:rFonts w:ascii="Arial" w:hAnsi="Arial" w:cs="Arial"/>
                  <w:highlight w:val="yellow"/>
                  <w:lang w:eastAsia="en-GB"/>
                  <w:rPrChange w:id="338" w:author="Martin Cahill (NESO)" w:date="2025-02-28T15:35:00Z" w16du:dateUtc="2025-02-28T15:35:00Z">
                    <w:rPr>
                      <w:rFonts w:ascii="Arial" w:hAnsi="Arial" w:cs="Arial"/>
                      <w:lang w:eastAsia="en-GB"/>
                    </w:rPr>
                  </w:rPrChange>
                </w:rPr>
                <w:delText xml:space="preserve"> </w:delText>
              </w:r>
            </w:del>
            <w:del w:id="339" w:author="Angela Quinn (NESO)" w:date="2024-10-18T12:54:00Z">
              <w:r w:rsidRPr="00D24BC7" w:rsidDel="00D20C7A">
                <w:rPr>
                  <w:rFonts w:ascii="Arial" w:hAnsi="Arial" w:cs="Arial"/>
                  <w:highlight w:val="yellow"/>
                  <w:lang w:eastAsia="en-GB"/>
                  <w:rPrChange w:id="340" w:author="Martin Cahill (NESO)" w:date="2025-02-28T15:35:00Z" w16du:dateUtc="2025-02-28T15:35:00Z">
                    <w:rPr>
                      <w:rFonts w:ascii="Arial" w:hAnsi="Arial" w:cs="Arial"/>
                      <w:lang w:eastAsia="en-GB"/>
                    </w:rPr>
                  </w:rPrChange>
                </w:rPr>
                <w:delText>G</w:delText>
              </w:r>
            </w:del>
            <w:del w:id="341" w:author="Angela Quinn (NESO)" w:date="2024-10-28T01:13:00Z">
              <w:r w:rsidRPr="00D24BC7" w:rsidDel="00D20C7A">
                <w:rPr>
                  <w:rFonts w:ascii="Arial" w:hAnsi="Arial" w:cs="Arial"/>
                  <w:highlight w:val="yellow"/>
                  <w:lang w:eastAsia="en-GB"/>
                  <w:rPrChange w:id="342" w:author="Martin Cahill (NESO)" w:date="2025-02-28T15:35:00Z" w16du:dateUtc="2025-02-28T15:35:00Z">
                    <w:rPr>
                      <w:rFonts w:ascii="Arial" w:hAnsi="Arial" w:cs="Arial"/>
                      <w:lang w:eastAsia="en-GB"/>
                    </w:rPr>
                  </w:rPrChange>
                </w:rPr>
                <w:delText xml:space="preserve"> </w:delText>
              </w:r>
            </w:del>
            <w:del w:id="343" w:author="Angela Quinn (NESO)" w:date="2024-10-18T12:54:00Z">
              <w:r w:rsidRPr="00D24BC7" w:rsidDel="00D20C7A">
                <w:rPr>
                  <w:rFonts w:ascii="Arial" w:hAnsi="Arial" w:cs="Arial"/>
                  <w:highlight w:val="yellow"/>
                  <w:lang w:eastAsia="en-GB"/>
                  <w:rPrChange w:id="344" w:author="Martin Cahill (NESO)" w:date="2025-02-28T15:35:00Z" w16du:dateUtc="2025-02-28T15:35:00Z">
                    <w:rPr>
                      <w:rFonts w:ascii="Arial" w:hAnsi="Arial" w:cs="Arial"/>
                      <w:lang w:eastAsia="en-GB"/>
                    </w:rPr>
                  </w:rPrChange>
                </w:rPr>
                <w:delText>updates</w:delText>
              </w:r>
            </w:del>
            <w:del w:id="345" w:author="Angela Quinn (NESO)" w:date="2024-10-28T01:13:00Z">
              <w:r w:rsidRPr="00D24BC7" w:rsidDel="00D20C7A">
                <w:rPr>
                  <w:rFonts w:ascii="Arial" w:hAnsi="Arial" w:cs="Arial"/>
                  <w:highlight w:val="yellow"/>
                  <w:lang w:eastAsia="en-GB"/>
                  <w:rPrChange w:id="346" w:author="Martin Cahill (NESO)" w:date="2025-02-28T15:35:00Z" w16du:dateUtc="2025-02-28T15:35:00Z">
                    <w:rPr>
                      <w:rFonts w:ascii="Arial" w:hAnsi="Arial" w:cs="Arial"/>
                      <w:lang w:eastAsia="en-GB"/>
                    </w:rPr>
                  </w:rPrChange>
                </w:rPr>
                <w:delText xml:space="preserve"> </w:delText>
              </w:r>
            </w:del>
            <w:del w:id="347" w:author="Angela Quinn (NESO)" w:date="2024-10-18T12:54:00Z">
              <w:r w:rsidRPr="00D24BC7" w:rsidDel="00D20C7A">
                <w:rPr>
                  <w:rFonts w:ascii="Arial" w:hAnsi="Arial" w:cs="Arial"/>
                  <w:highlight w:val="yellow"/>
                  <w:lang w:eastAsia="en-GB"/>
                  <w:rPrChange w:id="348" w:author="Martin Cahill (NESO)" w:date="2025-02-28T15:35:00Z" w16du:dateUtc="2025-02-28T15:35:00Z">
                    <w:rPr>
                      <w:rFonts w:ascii="Arial" w:hAnsi="Arial" w:cs="Arial"/>
                      <w:lang w:eastAsia="en-GB"/>
                    </w:rPr>
                  </w:rPrChange>
                </w:rPr>
                <w:delText>submitted</w:delText>
              </w:r>
            </w:del>
            <w:del w:id="349" w:author="Angela Quinn (NESO)" w:date="2024-10-28T01:13:00Z">
              <w:r w:rsidRPr="00D24BC7" w:rsidDel="00D20C7A">
                <w:rPr>
                  <w:rFonts w:ascii="Arial" w:hAnsi="Arial" w:cs="Arial"/>
                  <w:highlight w:val="yellow"/>
                  <w:lang w:eastAsia="en-GB"/>
                  <w:rPrChange w:id="350" w:author="Martin Cahill (NESO)" w:date="2025-02-28T15:35:00Z" w16du:dateUtc="2025-02-28T15:35:00Z">
                    <w:rPr>
                      <w:rFonts w:ascii="Arial" w:hAnsi="Arial" w:cs="Arial"/>
                      <w:lang w:eastAsia="en-GB"/>
                    </w:rPr>
                  </w:rPrChange>
                </w:rPr>
                <w:delText xml:space="preserve"> </w:delText>
              </w:r>
            </w:del>
            <w:del w:id="351" w:author="Angela Quinn (NESO)" w:date="2024-10-18T12:54:00Z">
              <w:r w:rsidRPr="00D24BC7" w:rsidDel="00D20C7A">
                <w:rPr>
                  <w:rFonts w:ascii="Arial" w:hAnsi="Arial" w:cs="Arial"/>
                  <w:highlight w:val="yellow"/>
                  <w:lang w:eastAsia="en-GB"/>
                  <w:rPrChange w:id="352" w:author="Martin Cahill (NESO)" w:date="2025-02-28T15:35:00Z" w16du:dateUtc="2025-02-28T15:35:00Z">
                    <w:rPr>
                      <w:rFonts w:ascii="Arial" w:hAnsi="Arial" w:cs="Arial"/>
                      <w:lang w:eastAsia="en-GB"/>
                    </w:rPr>
                  </w:rPrChange>
                </w:rPr>
                <w:delText>together.</w:delText>
              </w:r>
            </w:del>
            <w:del w:id="353" w:author="Angela Quinn (NESO)" w:date="2024-10-28T01:13:00Z">
              <w:r w:rsidRPr="00D24BC7" w:rsidDel="00D20C7A">
                <w:rPr>
                  <w:rFonts w:ascii="Arial" w:hAnsi="Arial" w:cs="Arial"/>
                  <w:highlight w:val="yellow"/>
                  <w:lang w:eastAsia="en-GB"/>
                  <w:rPrChange w:id="354" w:author="Martin Cahill (NESO)" w:date="2025-02-28T15:35:00Z" w16du:dateUtc="2025-02-28T15:35:00Z">
                    <w:rPr>
                      <w:rFonts w:ascii="Arial" w:hAnsi="Arial" w:cs="Arial"/>
                      <w:lang w:eastAsia="en-GB"/>
                    </w:rPr>
                  </w:rPrChange>
                </w:rPr>
                <w:delText xml:space="preserve"> </w:delText>
              </w:r>
            </w:del>
            <w:del w:id="355" w:author="Angela Quinn (NESO)" w:date="2024-10-18T12:54:00Z">
              <w:r w:rsidRPr="00D24BC7" w:rsidDel="00D20C7A">
                <w:rPr>
                  <w:rFonts w:ascii="Arial" w:hAnsi="Arial" w:cs="Arial"/>
                  <w:highlight w:val="yellow"/>
                  <w:lang w:eastAsia="en-GB"/>
                  <w:rPrChange w:id="356" w:author="Martin Cahill (NESO)" w:date="2025-02-28T15:35:00Z" w16du:dateUtc="2025-02-28T15:35:00Z">
                    <w:rPr>
                      <w:rFonts w:ascii="Arial" w:hAnsi="Arial" w:cs="Arial"/>
                      <w:lang w:eastAsia="en-GB"/>
                    </w:rPr>
                  </w:rPrChange>
                </w:rPr>
                <w:delText>The</w:delText>
              </w:r>
            </w:del>
            <w:del w:id="357" w:author="Angela Quinn (NESO)" w:date="2024-10-28T01:13:00Z">
              <w:r w:rsidRPr="00D24BC7" w:rsidDel="00D20C7A">
                <w:rPr>
                  <w:rFonts w:ascii="Arial" w:hAnsi="Arial" w:cs="Arial"/>
                  <w:highlight w:val="yellow"/>
                  <w:lang w:eastAsia="en-GB"/>
                  <w:rPrChange w:id="358" w:author="Martin Cahill (NESO)" w:date="2025-02-28T15:35:00Z" w16du:dateUtc="2025-02-28T15:35:00Z">
                    <w:rPr>
                      <w:rFonts w:ascii="Arial" w:hAnsi="Arial" w:cs="Arial"/>
                      <w:lang w:eastAsia="en-GB"/>
                    </w:rPr>
                  </w:rPrChange>
                </w:rPr>
                <w:delText xml:space="preserve"> </w:delText>
              </w:r>
            </w:del>
            <w:del w:id="359" w:author="Angela Quinn (NESO)" w:date="2024-10-18T12:54:00Z">
              <w:r w:rsidRPr="00D24BC7" w:rsidDel="00D20C7A">
                <w:rPr>
                  <w:rFonts w:ascii="Arial" w:hAnsi="Arial" w:cs="Arial"/>
                  <w:highlight w:val="yellow"/>
                  <w:lang w:eastAsia="en-GB"/>
                  <w:rPrChange w:id="360" w:author="Martin Cahill (NESO)" w:date="2025-02-28T15:35:00Z" w16du:dateUtc="2025-02-28T15:35:00Z">
                    <w:rPr>
                      <w:rFonts w:ascii="Arial" w:hAnsi="Arial" w:cs="Arial"/>
                      <w:lang w:eastAsia="en-GB"/>
                    </w:rPr>
                  </w:rPrChange>
                </w:rPr>
                <w:delText>Materiality</w:delText>
              </w:r>
            </w:del>
            <w:del w:id="361" w:author="Angela Quinn (NESO)" w:date="2024-10-28T01:13:00Z">
              <w:r w:rsidRPr="00D24BC7" w:rsidDel="00D20C7A">
                <w:rPr>
                  <w:rFonts w:ascii="Arial" w:hAnsi="Arial" w:cs="Arial"/>
                  <w:highlight w:val="yellow"/>
                  <w:lang w:eastAsia="en-GB"/>
                  <w:rPrChange w:id="362" w:author="Martin Cahill (NESO)" w:date="2025-02-28T15:35:00Z" w16du:dateUtc="2025-02-28T15:35:00Z">
                    <w:rPr>
                      <w:rFonts w:ascii="Arial" w:hAnsi="Arial" w:cs="Arial"/>
                      <w:lang w:eastAsia="en-GB"/>
                    </w:rPr>
                  </w:rPrChange>
                </w:rPr>
                <w:delText xml:space="preserve"> </w:delText>
              </w:r>
            </w:del>
            <w:del w:id="363" w:author="Angela Quinn (NESO)" w:date="2024-10-18T12:54:00Z">
              <w:r w:rsidRPr="00D24BC7" w:rsidDel="00D20C7A">
                <w:rPr>
                  <w:rFonts w:ascii="Arial" w:hAnsi="Arial" w:cs="Arial"/>
                  <w:highlight w:val="yellow"/>
                  <w:lang w:eastAsia="en-GB"/>
                  <w:rPrChange w:id="364" w:author="Martin Cahill (NESO)" w:date="2025-02-28T15:35:00Z" w16du:dateUtc="2025-02-28T15:35:00Z">
                    <w:rPr>
                      <w:rFonts w:ascii="Arial" w:hAnsi="Arial" w:cs="Arial"/>
                      <w:lang w:eastAsia="en-GB"/>
                    </w:rPr>
                  </w:rPrChange>
                </w:rPr>
                <w:delText>Trigger</w:delText>
              </w:r>
            </w:del>
            <w:del w:id="365" w:author="Angela Quinn (NESO)" w:date="2024-10-28T01:13:00Z">
              <w:r w:rsidRPr="00D24BC7" w:rsidDel="00D20C7A">
                <w:rPr>
                  <w:rFonts w:ascii="Arial" w:hAnsi="Arial" w:cs="Arial"/>
                  <w:highlight w:val="yellow"/>
                  <w:lang w:eastAsia="en-GB"/>
                  <w:rPrChange w:id="366" w:author="Martin Cahill (NESO)" w:date="2025-02-28T15:35:00Z" w16du:dateUtc="2025-02-28T15:35:00Z">
                    <w:rPr>
                      <w:rFonts w:ascii="Arial" w:hAnsi="Arial" w:cs="Arial"/>
                      <w:lang w:eastAsia="en-GB"/>
                    </w:rPr>
                  </w:rPrChange>
                </w:rPr>
                <w:delText xml:space="preserve"> </w:delText>
              </w:r>
            </w:del>
            <w:del w:id="367" w:author="Angela Quinn (NESO)" w:date="2024-10-18T12:54:00Z">
              <w:r w:rsidRPr="00D24BC7" w:rsidDel="00D20C7A">
                <w:rPr>
                  <w:rFonts w:ascii="Arial" w:hAnsi="Arial" w:cs="Arial"/>
                  <w:highlight w:val="yellow"/>
                  <w:lang w:eastAsia="en-GB"/>
                  <w:rPrChange w:id="368" w:author="Martin Cahill (NESO)" w:date="2025-02-28T15:35:00Z" w16du:dateUtc="2025-02-28T15:35:00Z">
                    <w:rPr>
                      <w:rFonts w:ascii="Arial" w:hAnsi="Arial" w:cs="Arial"/>
                      <w:lang w:eastAsia="en-GB"/>
                    </w:rPr>
                  </w:rPrChange>
                </w:rPr>
                <w:delText>should</w:delText>
              </w:r>
            </w:del>
            <w:del w:id="369" w:author="Angela Quinn (NESO)" w:date="2024-10-28T01:13:00Z">
              <w:r w:rsidRPr="00D24BC7" w:rsidDel="00D20C7A">
                <w:rPr>
                  <w:rFonts w:ascii="Arial" w:hAnsi="Arial" w:cs="Arial"/>
                  <w:highlight w:val="yellow"/>
                  <w:lang w:eastAsia="en-GB"/>
                  <w:rPrChange w:id="370" w:author="Martin Cahill (NESO)" w:date="2025-02-28T15:35:00Z" w16du:dateUtc="2025-02-28T15:35:00Z">
                    <w:rPr>
                      <w:rFonts w:ascii="Arial" w:hAnsi="Arial" w:cs="Arial"/>
                      <w:lang w:eastAsia="en-GB"/>
                    </w:rPr>
                  </w:rPrChange>
                </w:rPr>
                <w:delText xml:space="preserve"> </w:delText>
              </w:r>
            </w:del>
            <w:del w:id="371" w:author="Angela Quinn (NESO)" w:date="2024-10-18T12:54:00Z">
              <w:r w:rsidRPr="00D24BC7" w:rsidDel="00D20C7A">
                <w:rPr>
                  <w:rFonts w:ascii="Arial" w:hAnsi="Arial" w:cs="Arial"/>
                  <w:highlight w:val="yellow"/>
                  <w:lang w:eastAsia="en-GB"/>
                  <w:rPrChange w:id="372" w:author="Martin Cahill (NESO)" w:date="2025-02-28T15:35:00Z" w16du:dateUtc="2025-02-28T15:35:00Z">
                    <w:rPr>
                      <w:rFonts w:ascii="Arial" w:hAnsi="Arial" w:cs="Arial"/>
                      <w:lang w:eastAsia="en-GB"/>
                    </w:rPr>
                  </w:rPrChange>
                </w:rPr>
                <w:delText>not</w:delText>
              </w:r>
            </w:del>
            <w:del w:id="373" w:author="Angela Quinn (NESO)" w:date="2024-10-28T01:13:00Z">
              <w:r w:rsidRPr="00D24BC7" w:rsidDel="00D20C7A">
                <w:rPr>
                  <w:rFonts w:ascii="Arial" w:hAnsi="Arial" w:cs="Arial"/>
                  <w:highlight w:val="yellow"/>
                  <w:lang w:eastAsia="en-GB"/>
                  <w:rPrChange w:id="374" w:author="Martin Cahill (NESO)" w:date="2025-02-28T15:35:00Z" w16du:dateUtc="2025-02-28T15:35:00Z">
                    <w:rPr>
                      <w:rFonts w:ascii="Arial" w:hAnsi="Arial" w:cs="Arial"/>
                      <w:lang w:eastAsia="en-GB"/>
                    </w:rPr>
                  </w:rPrChange>
                </w:rPr>
                <w:delText xml:space="preserve"> </w:delText>
              </w:r>
            </w:del>
            <w:del w:id="375" w:author="Angela Quinn (NESO)" w:date="2024-10-18T12:54:00Z">
              <w:r w:rsidRPr="00D24BC7" w:rsidDel="00D20C7A">
                <w:rPr>
                  <w:rFonts w:ascii="Arial" w:hAnsi="Arial" w:cs="Arial"/>
                  <w:highlight w:val="yellow"/>
                  <w:lang w:eastAsia="en-GB"/>
                  <w:rPrChange w:id="376" w:author="Martin Cahill (NESO)" w:date="2025-02-28T15:35:00Z" w16du:dateUtc="2025-02-28T15:35:00Z">
                    <w:rPr>
                      <w:rFonts w:ascii="Arial" w:hAnsi="Arial" w:cs="Arial"/>
                      <w:lang w:eastAsia="en-GB"/>
                    </w:rPr>
                  </w:rPrChange>
                </w:rPr>
                <w:delText>be</w:delText>
              </w:r>
            </w:del>
            <w:del w:id="377" w:author="Angela Quinn (NESO)" w:date="2024-10-28T01:13:00Z">
              <w:r w:rsidRPr="00D24BC7" w:rsidDel="00D20C7A">
                <w:rPr>
                  <w:rFonts w:ascii="Arial" w:hAnsi="Arial" w:cs="Arial"/>
                  <w:highlight w:val="yellow"/>
                  <w:lang w:eastAsia="en-GB"/>
                  <w:rPrChange w:id="378" w:author="Martin Cahill (NESO)" w:date="2025-02-28T15:35:00Z" w16du:dateUtc="2025-02-28T15:35:00Z">
                    <w:rPr>
                      <w:rFonts w:ascii="Arial" w:hAnsi="Arial" w:cs="Arial"/>
                      <w:lang w:eastAsia="en-GB"/>
                    </w:rPr>
                  </w:rPrChange>
                </w:rPr>
                <w:delText xml:space="preserve"> </w:delText>
              </w:r>
            </w:del>
            <w:del w:id="379" w:author="Angela Quinn (NESO)" w:date="2024-10-18T12:54:00Z">
              <w:r w:rsidRPr="00D24BC7" w:rsidDel="00D20C7A">
                <w:rPr>
                  <w:rFonts w:ascii="Arial" w:hAnsi="Arial" w:cs="Arial"/>
                  <w:highlight w:val="yellow"/>
                  <w:lang w:eastAsia="en-GB"/>
                  <w:rPrChange w:id="380" w:author="Martin Cahill (NESO)" w:date="2025-02-28T15:35:00Z" w16du:dateUtc="2025-02-28T15:35:00Z">
                    <w:rPr>
                      <w:rFonts w:ascii="Arial" w:hAnsi="Arial" w:cs="Arial"/>
                      <w:lang w:eastAsia="en-GB"/>
                    </w:rPr>
                  </w:rPrChange>
                </w:rPr>
                <w:delText>lowered</w:delText>
              </w:r>
            </w:del>
            <w:del w:id="381" w:author="Angela Quinn (NESO)" w:date="2024-10-28T01:13:00Z">
              <w:r w:rsidRPr="00D24BC7" w:rsidDel="00D20C7A">
                <w:rPr>
                  <w:rFonts w:ascii="Arial" w:hAnsi="Arial" w:cs="Arial"/>
                  <w:highlight w:val="yellow"/>
                  <w:lang w:eastAsia="en-GB"/>
                  <w:rPrChange w:id="382" w:author="Martin Cahill (NESO)" w:date="2025-02-28T15:35:00Z" w16du:dateUtc="2025-02-28T15:35:00Z">
                    <w:rPr>
                      <w:rFonts w:ascii="Arial" w:hAnsi="Arial" w:cs="Arial"/>
                      <w:lang w:eastAsia="en-GB"/>
                    </w:rPr>
                  </w:rPrChange>
                </w:rPr>
                <w:delText xml:space="preserve"> </w:delText>
              </w:r>
            </w:del>
            <w:del w:id="383" w:author="Angela Quinn (NESO)" w:date="2024-10-18T12:54:00Z">
              <w:r w:rsidRPr="00D24BC7" w:rsidDel="00D20C7A">
                <w:rPr>
                  <w:rFonts w:ascii="Arial" w:hAnsi="Arial" w:cs="Arial"/>
                  <w:highlight w:val="yellow"/>
                  <w:lang w:eastAsia="en-GB"/>
                  <w:rPrChange w:id="384" w:author="Martin Cahill (NESO)" w:date="2025-02-28T15:35:00Z" w16du:dateUtc="2025-02-28T15:35:00Z">
                    <w:rPr>
                      <w:rFonts w:ascii="Arial" w:hAnsi="Arial" w:cs="Arial"/>
                      <w:lang w:eastAsia="en-GB"/>
                    </w:rPr>
                  </w:rPrChange>
                </w:rPr>
                <w:delText>below</w:delText>
              </w:r>
            </w:del>
            <w:del w:id="385" w:author="Angela Quinn (NESO)" w:date="2024-10-28T01:13:00Z">
              <w:r w:rsidRPr="00D24BC7" w:rsidDel="00D20C7A">
                <w:rPr>
                  <w:rFonts w:ascii="Arial" w:hAnsi="Arial" w:cs="Arial"/>
                  <w:highlight w:val="yellow"/>
                  <w:lang w:eastAsia="en-GB"/>
                  <w:rPrChange w:id="386" w:author="Martin Cahill (NESO)" w:date="2025-02-28T15:35:00Z" w16du:dateUtc="2025-02-28T15:35:00Z">
                    <w:rPr>
                      <w:rFonts w:ascii="Arial" w:hAnsi="Arial" w:cs="Arial"/>
                      <w:lang w:eastAsia="en-GB"/>
                    </w:rPr>
                  </w:rPrChange>
                </w:rPr>
                <w:delText xml:space="preserve"> </w:delText>
              </w:r>
            </w:del>
            <w:del w:id="387" w:author="Angela Quinn (NESO)" w:date="2024-10-18T12:54:00Z">
              <w:r w:rsidRPr="00D24BC7" w:rsidDel="00D20C7A">
                <w:rPr>
                  <w:rFonts w:ascii="Arial" w:hAnsi="Arial" w:cs="Arial"/>
                  <w:highlight w:val="yellow"/>
                  <w:lang w:eastAsia="en-GB"/>
                  <w:rPrChange w:id="388" w:author="Martin Cahill (NESO)" w:date="2025-02-28T15:35:00Z" w16du:dateUtc="2025-02-28T15:35:00Z">
                    <w:rPr>
                      <w:rFonts w:ascii="Arial" w:hAnsi="Arial" w:cs="Arial"/>
                      <w:lang w:eastAsia="en-GB"/>
                    </w:rPr>
                  </w:rPrChange>
                </w:rPr>
                <w:delText>the</w:delText>
              </w:r>
            </w:del>
            <w:del w:id="389" w:author="Angela Quinn (NESO)" w:date="2024-10-28T01:13:00Z">
              <w:r w:rsidRPr="00D24BC7" w:rsidDel="00D20C7A">
                <w:rPr>
                  <w:rFonts w:ascii="Arial" w:hAnsi="Arial" w:cs="Arial"/>
                  <w:highlight w:val="yellow"/>
                  <w:lang w:eastAsia="en-GB"/>
                  <w:rPrChange w:id="390" w:author="Martin Cahill (NESO)" w:date="2025-02-28T15:35:00Z" w16du:dateUtc="2025-02-28T15:35:00Z">
                    <w:rPr>
                      <w:rFonts w:ascii="Arial" w:hAnsi="Arial" w:cs="Arial"/>
                      <w:lang w:eastAsia="en-GB"/>
                    </w:rPr>
                  </w:rPrChange>
                </w:rPr>
                <w:delText xml:space="preserve"> </w:delText>
              </w:r>
            </w:del>
            <w:del w:id="391" w:author="Angela Quinn (NESO)" w:date="2024-10-18T12:54:00Z">
              <w:r w:rsidRPr="00D24BC7" w:rsidDel="00D20C7A">
                <w:rPr>
                  <w:rFonts w:ascii="Arial" w:hAnsi="Arial" w:cs="Arial"/>
                  <w:highlight w:val="yellow"/>
                  <w:lang w:eastAsia="en-GB"/>
                  <w:rPrChange w:id="392" w:author="Martin Cahill (NESO)" w:date="2025-02-28T15:35:00Z" w16du:dateUtc="2025-02-28T15:35:00Z">
                    <w:rPr>
                      <w:rFonts w:ascii="Arial" w:hAnsi="Arial" w:cs="Arial"/>
                      <w:lang w:eastAsia="en-GB"/>
                    </w:rPr>
                  </w:rPrChange>
                </w:rPr>
                <w:delText>total Developer Capacity on</w:delText>
              </w:r>
            </w:del>
            <w:del w:id="393" w:author="Angela Quinn (NESO)" w:date="2024-10-28T01:13:00Z">
              <w:r w:rsidRPr="00D24BC7" w:rsidDel="00D20C7A">
                <w:rPr>
                  <w:rFonts w:ascii="Arial" w:hAnsi="Arial" w:cs="Arial"/>
                  <w:highlight w:val="yellow"/>
                  <w:lang w:eastAsia="en-GB"/>
                  <w:rPrChange w:id="394" w:author="Martin Cahill (NESO)" w:date="2025-02-28T15:35:00Z" w16du:dateUtc="2025-02-28T15:35:00Z">
                    <w:rPr>
                      <w:rFonts w:ascii="Arial" w:hAnsi="Arial" w:cs="Arial"/>
                      <w:lang w:eastAsia="en-GB"/>
                    </w:rPr>
                  </w:rPrChange>
                </w:rPr>
                <w:delText xml:space="preserve"> </w:delText>
              </w:r>
            </w:del>
            <w:del w:id="395" w:author="Angela Quinn (NESO)" w:date="2024-10-18T12:54:00Z">
              <w:r w:rsidRPr="00D24BC7" w:rsidDel="00D20C7A">
                <w:rPr>
                  <w:rFonts w:ascii="Arial" w:hAnsi="Arial" w:cs="Arial"/>
                  <w:highlight w:val="yellow"/>
                  <w:lang w:eastAsia="en-GB"/>
                  <w:rPrChange w:id="396" w:author="Martin Cahill (NESO)" w:date="2025-02-28T15:35:00Z" w16du:dateUtc="2025-02-28T15:35:00Z">
                    <w:rPr>
                      <w:rFonts w:ascii="Arial" w:hAnsi="Arial" w:cs="Arial"/>
                      <w:lang w:eastAsia="en-GB"/>
                    </w:rPr>
                  </w:rPrChange>
                </w:rPr>
                <w:delText>Table</w:delText>
              </w:r>
            </w:del>
            <w:del w:id="397" w:author="Angela Quinn (NESO)" w:date="2024-10-28T01:13:00Z">
              <w:r w:rsidRPr="00D24BC7" w:rsidDel="00D20C7A">
                <w:rPr>
                  <w:rFonts w:ascii="Arial" w:hAnsi="Arial" w:cs="Arial"/>
                  <w:highlight w:val="yellow"/>
                  <w:lang w:eastAsia="en-GB"/>
                  <w:rPrChange w:id="398" w:author="Martin Cahill (NESO)" w:date="2025-02-28T15:35:00Z" w16du:dateUtc="2025-02-28T15:35:00Z">
                    <w:rPr>
                      <w:rFonts w:ascii="Arial" w:hAnsi="Arial" w:cs="Arial"/>
                      <w:lang w:eastAsia="en-GB"/>
                    </w:rPr>
                  </w:rPrChange>
                </w:rPr>
                <w:delText xml:space="preserve"> </w:delText>
              </w:r>
            </w:del>
            <w:del w:id="399" w:author="Angela Quinn (NESO)" w:date="2024-10-18T12:54:00Z">
              <w:r w:rsidRPr="00D24BC7" w:rsidDel="00D20C7A">
                <w:rPr>
                  <w:rFonts w:ascii="Arial" w:hAnsi="Arial" w:cs="Arial"/>
                  <w:highlight w:val="yellow"/>
                  <w:lang w:eastAsia="en-GB"/>
                  <w:rPrChange w:id="400"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7"/>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8"/>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407" w:author="Angela Quinn (NESO)" w:date="2024-10-18T12:58:00Z">
        <w:r w:rsidRPr="00D24BC7" w:rsidDel="00323C11">
          <w:rPr>
            <w:rFonts w:ascii="Arial" w:hAnsi="Arial" w:cs="Arial"/>
            <w:highlight w:val="yellow"/>
            <w:rPrChange w:id="408"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409"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lastRenderedPageBreak/>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410" w:author="Angela Quinn (NESO)" w:date="2024-10-28T01:22:00Z"/>
          <w:rFonts w:ascii="Arial" w:hAnsi="Arial" w:cs="Arial"/>
          <w:highlight w:val="yellow"/>
          <w:rPrChange w:id="411" w:author="Martin Cahill (NESO)" w:date="2025-02-28T15:36:00Z" w16du:dateUtc="2025-02-28T15:36:00Z">
            <w:rPr>
              <w:del w:id="412" w:author="Angela Quinn (NESO)" w:date="2024-10-28T01:22:00Z"/>
              <w:rFonts w:ascii="Arial" w:hAnsi="Arial" w:cs="Arial"/>
            </w:rPr>
          </w:rPrChange>
        </w:rPr>
      </w:pPr>
      <w:del w:id="413" w:author="Angela Quinn (NESO)" w:date="2024-10-28T01:21:00Z">
        <w:r w:rsidRPr="00D24BC7" w:rsidDel="00021179">
          <w:rPr>
            <w:rFonts w:ascii="Arial" w:hAnsi="Arial" w:cs="Arial"/>
            <w:highlight w:val="yellow"/>
            <w:rPrChange w:id="414"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15"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16"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17"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18" w:author="Martin Cahill (NESO)" w:date="2025-02-28T15:36:00Z" w16du:dateUtc="2025-02-28T15:36:00Z">
              <w:rPr>
                <w:rFonts w:ascii="Arial" w:hAnsi="Arial" w:cs="Arial"/>
              </w:rPr>
            </w:rPrChange>
          </w:rPr>
          <w:delText xml:space="preserve"> in Appendix G Schedule 1 Part 1 provided the technical conditions listed are met</w:delText>
        </w:r>
      </w:del>
      <w:del w:id="419" w:author="Angela Quinn (NESO)" w:date="2024-10-18T12:58:00Z">
        <w:r w:rsidRPr="00D24BC7" w:rsidDel="00021179">
          <w:rPr>
            <w:rFonts w:ascii="Arial" w:hAnsi="Arial" w:cs="Arial"/>
            <w:highlight w:val="yellow"/>
            <w:rPrChange w:id="420" w:author="Martin Cahill (NESO)" w:date="2025-02-28T15:36:00Z" w16du:dateUtc="2025-02-28T15:36:00Z">
              <w:rPr>
                <w:rFonts w:ascii="Arial" w:hAnsi="Arial" w:cs="Arial"/>
              </w:rPr>
            </w:rPrChange>
          </w:rPr>
          <w:delText xml:space="preserve"> and that the</w:delText>
        </w:r>
      </w:del>
      <w:del w:id="421" w:author="Angela Quinn (NESO)" w:date="2024-10-28T01:21:00Z">
        <w:r w:rsidRPr="00D24BC7" w:rsidDel="00021179">
          <w:rPr>
            <w:rFonts w:ascii="Arial" w:hAnsi="Arial" w:cs="Arial"/>
            <w:b/>
            <w:bCs/>
            <w:highlight w:val="yellow"/>
            <w:rPrChange w:id="422" w:author="Martin Cahill (NESO)" w:date="2025-02-28T15:36:00Z" w16du:dateUtc="2025-02-28T15:36:00Z">
              <w:rPr>
                <w:rFonts w:ascii="Arial" w:hAnsi="Arial" w:cs="Arial"/>
                <w:b/>
                <w:bCs/>
              </w:rPr>
            </w:rPrChange>
          </w:rPr>
          <w:delText xml:space="preserve"> Total MWs </w:delText>
        </w:r>
      </w:del>
      <w:del w:id="423" w:author="Angela Quinn (NESO)" w:date="2024-10-18T12:58:00Z">
        <w:r w:rsidRPr="00D24BC7" w:rsidDel="00021179">
          <w:rPr>
            <w:rFonts w:ascii="Arial" w:hAnsi="Arial" w:cs="Arial"/>
            <w:highlight w:val="yellow"/>
            <w:rPrChange w:id="424" w:author="Martin Cahill (NESO)" w:date="2025-02-28T15:36:00Z" w16du:dateUtc="2025-02-28T15:36:00Z">
              <w:rPr>
                <w:rFonts w:ascii="Arial" w:hAnsi="Arial" w:cs="Arial"/>
              </w:rPr>
            </w:rPrChange>
          </w:rPr>
          <w:delText xml:space="preserve">Table 1 remains below the </w:delText>
        </w:r>
      </w:del>
      <w:del w:id="425" w:author="Angela Quinn (NESO)" w:date="2024-10-28T01:21:00Z">
        <w:r w:rsidRPr="00D24BC7" w:rsidDel="00021179">
          <w:rPr>
            <w:rFonts w:ascii="Arial" w:hAnsi="Arial" w:cs="Arial"/>
            <w:b/>
            <w:bCs/>
            <w:highlight w:val="yellow"/>
            <w:rPrChange w:id="426"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27" w:author="Martin Cahill (NESO)" w:date="2025-02-28T15:36:00Z" w16du:dateUtc="2025-02-28T15:36:00Z">
            <w:rPr>
              <w:rFonts w:ascii="Arial" w:hAnsi="Arial" w:cs="Arial"/>
            </w:rPr>
          </w:rPrChange>
        </w:rPr>
        <w:t xml:space="preserve"> </w:t>
      </w:r>
      <w:del w:id="428" w:author="Angela Quinn (NESO)" w:date="2024-10-28T01:22:00Z">
        <w:r w:rsidRPr="00D24BC7" w:rsidDel="00021179">
          <w:rPr>
            <w:rFonts w:ascii="Arial" w:hAnsi="Arial" w:cs="Arial"/>
            <w:highlight w:val="yellow"/>
            <w:rPrChange w:id="429"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30"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1"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32"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33"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34"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5"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36"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37" w:author="Martin Cahill (NESO)" w:date="2025-02-28T15:36:00Z" w16du:dateUtc="2025-02-28T15:36:00Z">
              <w:rPr>
                <w:rFonts w:ascii="Arial" w:hAnsi="Arial" w:cs="Arial"/>
              </w:rPr>
            </w:rPrChange>
          </w:rPr>
          <w:delText xml:space="preserve"> </w:delText>
        </w:r>
      </w:del>
      <w:del w:id="438" w:author="Angela Quinn (NESO)" w:date="2024-10-18T12:58:00Z">
        <w:r w:rsidRPr="00D24BC7" w:rsidDel="00021179">
          <w:rPr>
            <w:rFonts w:ascii="Arial" w:hAnsi="Arial" w:cs="Arial"/>
            <w:highlight w:val="yellow"/>
            <w:rPrChange w:id="439" w:author="Martin Cahill (NESO)" w:date="2025-02-28T15:36:00Z" w16du:dateUtc="2025-02-28T15:36:00Z">
              <w:rPr>
                <w:rFonts w:ascii="Arial" w:hAnsi="Arial" w:cs="Arial"/>
              </w:rPr>
            </w:rPrChange>
          </w:rPr>
          <w:delText xml:space="preserve">or </w:delText>
        </w:r>
      </w:del>
      <w:del w:id="440" w:author="Angela Quinn (NESO)" w:date="2024-10-28T01:22:00Z">
        <w:r w:rsidRPr="00D24BC7" w:rsidDel="00021179">
          <w:rPr>
            <w:rFonts w:ascii="Arial" w:hAnsi="Arial" w:cs="Arial"/>
            <w:b/>
            <w:bCs/>
            <w:highlight w:val="yellow"/>
            <w:rPrChange w:id="441" w:author="Martin Cahill (NESO)" w:date="2025-02-28T15:36:00Z" w16du:dateUtc="2025-02-28T15:36:00Z">
              <w:rPr>
                <w:rFonts w:ascii="Arial" w:hAnsi="Arial" w:cs="Arial"/>
                <w:b/>
                <w:bCs/>
              </w:rPr>
            </w:rPrChange>
          </w:rPr>
          <w:delText>Materiality Trigger</w:delText>
        </w:r>
      </w:del>
      <w:del w:id="442" w:author="Angela Quinn (NESO)" w:date="2024-10-18T12:58:00Z">
        <w:r w:rsidRPr="00D24BC7" w:rsidDel="00021179">
          <w:rPr>
            <w:rFonts w:ascii="Arial" w:hAnsi="Arial" w:cs="Arial"/>
            <w:highlight w:val="yellow"/>
            <w:rPrChange w:id="443" w:author="Martin Cahill (NESO)" w:date="2025-02-28T15:36:00Z" w16du:dateUtc="2025-02-28T15:36:00Z">
              <w:rPr>
                <w:rFonts w:ascii="Arial" w:hAnsi="Arial" w:cs="Arial"/>
              </w:rPr>
            </w:rPrChange>
          </w:rPr>
          <w:delText xml:space="preserve"> </w:delText>
        </w:r>
      </w:del>
      <w:del w:id="444" w:author="Angela Quinn (NESO)" w:date="2024-10-28T01:22:00Z">
        <w:r w:rsidRPr="00D24BC7" w:rsidDel="00021179">
          <w:rPr>
            <w:rFonts w:ascii="Arial" w:hAnsi="Arial" w:cs="Arial"/>
            <w:highlight w:val="yellow"/>
            <w:rPrChange w:id="445" w:author="Martin Cahill (NESO)" w:date="2025-02-28T15:36:00Z" w16du:dateUtc="2025-02-28T15:36:00Z">
              <w:rPr>
                <w:rFonts w:ascii="Arial" w:hAnsi="Arial" w:cs="Arial"/>
              </w:rPr>
            </w:rPrChange>
          </w:rPr>
          <w:delText>figure</w:delText>
        </w:r>
      </w:del>
      <w:del w:id="446" w:author="Angela Quinn (NESO)" w:date="2024-10-18T12:58:00Z">
        <w:r w:rsidRPr="00D24BC7" w:rsidDel="00021179">
          <w:rPr>
            <w:rFonts w:ascii="Arial" w:hAnsi="Arial" w:cs="Arial"/>
            <w:highlight w:val="yellow"/>
            <w:rPrChange w:id="447" w:author="Martin Cahill (NESO)" w:date="2025-02-28T15:36:00Z" w16du:dateUtc="2025-02-28T15:36:00Z">
              <w:rPr>
                <w:rFonts w:ascii="Arial" w:hAnsi="Arial" w:cs="Arial"/>
              </w:rPr>
            </w:rPrChange>
          </w:rPr>
          <w:delText>s</w:delText>
        </w:r>
      </w:del>
      <w:del w:id="448" w:author="Angela Quinn (NESO)" w:date="2024-10-28T01:22:00Z">
        <w:r w:rsidRPr="00D24BC7" w:rsidDel="00021179">
          <w:rPr>
            <w:rFonts w:ascii="Arial" w:hAnsi="Arial" w:cs="Arial"/>
            <w:highlight w:val="yellow"/>
            <w:rPrChange w:id="449"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5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1"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52"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53"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54"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5"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56"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57" w:author="Martin Cahill (NESO)" w:date="2025-02-28T15:36:00Z" w16du:dateUtc="2025-02-28T15:36:00Z">
              <w:rPr>
                <w:rFonts w:ascii="Arial" w:hAnsi="Arial" w:cs="Arial"/>
              </w:rPr>
            </w:rPrChange>
          </w:rPr>
          <w:delText xml:space="preserve"> </w:delText>
        </w:r>
      </w:del>
      <w:del w:id="458" w:author="Angela Quinn (NESO)" w:date="2024-10-18T12:59:00Z">
        <w:r w:rsidRPr="00D24BC7" w:rsidDel="00021179">
          <w:rPr>
            <w:rFonts w:ascii="Arial" w:hAnsi="Arial" w:cs="Arial"/>
            <w:highlight w:val="yellow"/>
            <w:rPrChange w:id="459" w:author="Martin Cahill (NESO)" w:date="2025-02-28T15:36:00Z" w16du:dateUtc="2025-02-28T15:36:00Z">
              <w:rPr>
                <w:rFonts w:ascii="Arial" w:hAnsi="Arial" w:cs="Arial"/>
              </w:rPr>
            </w:rPrChange>
          </w:rPr>
          <w:delText xml:space="preserve">or </w:delText>
        </w:r>
      </w:del>
      <w:del w:id="460" w:author="Angela Quinn (NESO)" w:date="2024-10-28T01:22:00Z">
        <w:r w:rsidRPr="00D24BC7" w:rsidDel="00021179">
          <w:rPr>
            <w:rFonts w:ascii="Arial" w:hAnsi="Arial" w:cs="Arial"/>
            <w:b/>
            <w:bCs/>
            <w:highlight w:val="yellow"/>
            <w:rPrChange w:id="461" w:author="Martin Cahill (NESO)" w:date="2025-02-28T15:36:00Z" w16du:dateUtc="2025-02-28T15:36:00Z">
              <w:rPr>
                <w:rFonts w:ascii="Arial" w:hAnsi="Arial" w:cs="Arial"/>
                <w:b/>
                <w:bCs/>
              </w:rPr>
            </w:rPrChange>
          </w:rPr>
          <w:delText>Materiality Trigger</w:delText>
        </w:r>
      </w:del>
      <w:del w:id="462" w:author="Angela Quinn (NESO)" w:date="2024-10-18T12:59:00Z">
        <w:r w:rsidRPr="00D24BC7" w:rsidDel="00021179">
          <w:rPr>
            <w:rFonts w:ascii="Arial" w:hAnsi="Arial" w:cs="Arial"/>
            <w:highlight w:val="yellow"/>
            <w:rPrChange w:id="463" w:author="Martin Cahill (NESO)" w:date="2025-02-28T15:36:00Z" w16du:dateUtc="2025-02-28T15:36:00Z">
              <w:rPr>
                <w:rFonts w:ascii="Arial" w:hAnsi="Arial" w:cs="Arial"/>
              </w:rPr>
            </w:rPrChange>
          </w:rPr>
          <w:delText xml:space="preserve"> </w:delText>
        </w:r>
      </w:del>
      <w:del w:id="464" w:author="Angela Quinn (NESO)" w:date="2024-10-28T01:22:00Z">
        <w:r w:rsidRPr="00D24BC7" w:rsidDel="00021179">
          <w:rPr>
            <w:rFonts w:ascii="Arial" w:hAnsi="Arial" w:cs="Arial"/>
            <w:highlight w:val="yellow"/>
            <w:rPrChange w:id="465"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66"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7"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68"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69"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7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71"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72" w:author="Angela Quinn (NESO)" w:date="2024-10-28T01:22:00Z"/>
          <w:rFonts w:ascii="Arial" w:hAnsi="Arial" w:cs="Arial"/>
          <w:highlight w:val="yellow"/>
          <w:rPrChange w:id="473" w:author="Martin Cahill (NESO)" w:date="2025-02-28T15:36:00Z" w16du:dateUtc="2025-02-28T15:36:00Z">
            <w:rPr>
              <w:del w:id="474"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75" w:author="Angela Quinn (NESO)" w:date="2024-10-28T01:22:00Z"/>
          <w:rFonts w:ascii="Arial" w:hAnsi="Arial" w:cs="Arial"/>
          <w:highlight w:val="yellow"/>
          <w:rPrChange w:id="476" w:author="Martin Cahill (NESO)" w:date="2025-02-28T15:36:00Z" w16du:dateUtc="2025-02-28T15:36:00Z">
            <w:rPr>
              <w:del w:id="477" w:author="Angela Quinn (NESO)" w:date="2024-10-28T01:22:00Z"/>
              <w:rFonts w:ascii="Arial" w:hAnsi="Arial" w:cs="Arial"/>
            </w:rPr>
          </w:rPrChange>
        </w:rPr>
      </w:pPr>
      <w:del w:id="478" w:author="Angela Quinn (NESO)" w:date="2024-10-28T01:22:00Z">
        <w:r w:rsidRPr="00D24BC7" w:rsidDel="00021179">
          <w:rPr>
            <w:rFonts w:ascii="Arial" w:hAnsi="Arial" w:cs="Arial"/>
            <w:highlight w:val="yellow"/>
            <w:rPrChange w:id="479"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80"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1"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82"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3"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84"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85" w:author="Martin Cahill (NESO)" w:date="2025-02-28T15:36:00Z" w16du:dateUtc="2025-02-28T15:36:00Z">
              <w:rPr>
                <w:rFonts w:ascii="Arial" w:hAnsi="Arial" w:cs="Arial"/>
              </w:rPr>
            </w:rPrChange>
          </w:rPr>
          <w:delText xml:space="preserve"> </w:delText>
        </w:r>
      </w:del>
      <w:del w:id="486" w:author="Angela Quinn (NESO)" w:date="2024-10-18T12:59:00Z">
        <w:r w:rsidRPr="00D24BC7" w:rsidDel="00021179">
          <w:rPr>
            <w:rFonts w:ascii="Arial" w:hAnsi="Arial" w:cs="Arial"/>
            <w:highlight w:val="yellow"/>
            <w:rPrChange w:id="487" w:author="Martin Cahill (NESO)" w:date="2025-02-28T15:36:00Z" w16du:dateUtc="2025-02-28T15:36:00Z">
              <w:rPr>
                <w:rFonts w:ascii="Arial" w:hAnsi="Arial" w:cs="Arial"/>
              </w:rPr>
            </w:rPrChange>
          </w:rPr>
          <w:delText xml:space="preserve">and/or </w:delText>
        </w:r>
      </w:del>
      <w:del w:id="488" w:author="Angela Quinn (NESO)" w:date="2024-10-28T01:22:00Z">
        <w:r w:rsidRPr="00D24BC7" w:rsidDel="00021179">
          <w:rPr>
            <w:rFonts w:ascii="Arial" w:hAnsi="Arial" w:cs="Arial"/>
            <w:b/>
            <w:bCs/>
            <w:highlight w:val="yellow"/>
            <w:rPrChange w:id="489" w:author="Martin Cahill (NESO)" w:date="2025-02-28T15:36:00Z" w16du:dateUtc="2025-02-28T15:36:00Z">
              <w:rPr>
                <w:rFonts w:ascii="Arial" w:hAnsi="Arial" w:cs="Arial"/>
                <w:b/>
                <w:bCs/>
              </w:rPr>
            </w:rPrChange>
          </w:rPr>
          <w:delText>Materiality Trigger</w:delText>
        </w:r>
      </w:del>
      <w:del w:id="490" w:author="Angela Quinn (NESO)" w:date="2024-10-18T12:59:00Z">
        <w:r w:rsidRPr="00D24BC7" w:rsidDel="00021179">
          <w:rPr>
            <w:rFonts w:ascii="Arial" w:hAnsi="Arial" w:cs="Arial"/>
            <w:highlight w:val="yellow"/>
            <w:rPrChange w:id="491" w:author="Martin Cahill (NESO)" w:date="2025-02-28T15:36:00Z" w16du:dateUtc="2025-02-28T15:36:00Z">
              <w:rPr>
                <w:rFonts w:ascii="Arial" w:hAnsi="Arial" w:cs="Arial"/>
              </w:rPr>
            </w:rPrChange>
          </w:rPr>
          <w:delText xml:space="preserve"> </w:delText>
        </w:r>
      </w:del>
      <w:del w:id="492" w:author="Angela Quinn (NESO)" w:date="2024-10-28T01:22:00Z">
        <w:r w:rsidRPr="00D24BC7" w:rsidDel="00021179">
          <w:rPr>
            <w:rFonts w:ascii="Arial" w:hAnsi="Arial" w:cs="Arial"/>
            <w:highlight w:val="yellow"/>
            <w:rPrChange w:id="493"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94" w:author="Angela Quinn (NESO)" w:date="2024-10-28T01:22:00Z"/>
          <w:rFonts w:ascii="Arial" w:hAnsi="Arial" w:cs="Arial"/>
          <w:highlight w:val="yellow"/>
          <w:rPrChange w:id="495" w:author="Martin Cahill (NESO)" w:date="2025-02-28T15:36:00Z" w16du:dateUtc="2025-02-28T15:36:00Z">
            <w:rPr>
              <w:del w:id="496" w:author="Angela Quinn (NESO)" w:date="2024-10-28T01:22:00Z"/>
              <w:rFonts w:ascii="Arial" w:hAnsi="Arial" w:cs="Arial"/>
            </w:rPr>
          </w:rPrChange>
        </w:rPr>
      </w:pPr>
      <w:del w:id="497" w:author="Angela Quinn (NESO)" w:date="2024-10-28T01:22:00Z">
        <w:r w:rsidRPr="00D24BC7" w:rsidDel="00021179">
          <w:rPr>
            <w:rFonts w:ascii="Arial" w:hAnsi="Arial" w:cs="Arial"/>
            <w:highlight w:val="yellow"/>
            <w:rPrChange w:id="498"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499"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500"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501"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2"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503"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4"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505"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506" w:author="Angela Quinn (NESO)" w:date="2024-10-28T01:19:00Z"/>
          <w:rFonts w:ascii="Arial" w:hAnsi="Arial" w:cs="Arial"/>
          <w:b/>
          <w:bCs/>
          <w:highlight w:val="yellow"/>
          <w:rPrChange w:id="507" w:author="Martin Cahill (NESO)" w:date="2025-02-28T15:36:00Z" w16du:dateUtc="2025-02-28T15:36:00Z">
            <w:rPr>
              <w:del w:id="508" w:author="Angela Quinn (NESO)" w:date="2024-10-28T01:19:00Z"/>
              <w:rFonts w:ascii="Arial" w:hAnsi="Arial" w:cs="Arial"/>
              <w:b/>
              <w:bCs/>
            </w:rPr>
          </w:rPrChange>
        </w:rPr>
      </w:pPr>
      <w:del w:id="509" w:author="Angela Quinn (NESO)" w:date="2024-10-28T01:19:00Z">
        <w:r w:rsidRPr="00D24BC7" w:rsidDel="00021179">
          <w:rPr>
            <w:rFonts w:ascii="Arial" w:hAnsi="Arial" w:cs="Arial"/>
            <w:b/>
            <w:bCs/>
            <w:highlight w:val="yellow"/>
            <w:rPrChange w:id="510"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511" w:author="Angela Quinn (NESO)" w:date="2024-10-28T01:19:00Z"/>
          <w:rFonts w:ascii="Arial" w:hAnsi="Arial" w:cs="Arial"/>
          <w:highlight w:val="yellow"/>
          <w:rPrChange w:id="512" w:author="Martin Cahill (NESO)" w:date="2025-02-28T15:36:00Z" w16du:dateUtc="2025-02-28T15:36:00Z">
            <w:rPr>
              <w:del w:id="513" w:author="Angela Quinn (NESO)" w:date="2024-10-28T01:19:00Z"/>
              <w:rFonts w:ascii="Arial" w:hAnsi="Arial" w:cs="Arial"/>
            </w:rPr>
          </w:rPrChange>
        </w:rPr>
      </w:pPr>
    </w:p>
    <w:p w14:paraId="4D0B0F11" w14:textId="13E8DDFA" w:rsidR="00021179" w:rsidRPr="00021179" w:rsidRDefault="00021179" w:rsidP="00021179">
      <w:pPr>
        <w:ind w:left="720"/>
        <w:jc w:val="both"/>
        <w:rPr>
          <w:del w:id="514" w:author="Angela Quinn (NESO)" w:date="2024-10-28T01:19:00Z"/>
          <w:rFonts w:ascii="Arial" w:hAnsi="Arial" w:cs="Arial"/>
        </w:rPr>
      </w:pPr>
      <w:del w:id="515" w:author="Angela Quinn (NESO)" w:date="2024-10-28T01:19:00Z">
        <w:r w:rsidRPr="00D24BC7" w:rsidDel="00021179">
          <w:rPr>
            <w:rFonts w:ascii="Arial" w:hAnsi="Arial" w:cs="Arial"/>
            <w:highlight w:val="yellow"/>
            <w:rPrChange w:id="516"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17"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18"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19"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20"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21"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22"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23"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24" w:author="Martin Cahill (NESO)" w:date="2025-02-28T15:36:00Z" w16du:dateUtc="2025-02-28T15:36:00Z">
              <w:rPr>
                <w:rFonts w:ascii="Arial" w:hAnsi="Arial" w:cs="Arial"/>
              </w:rPr>
            </w:rPrChange>
          </w:rPr>
          <w:delText xml:space="preserve"> </w:delText>
        </w:r>
      </w:del>
      <w:del w:id="525" w:author="Angela Quinn (NESO)" w:date="2024-10-18T12:59:00Z">
        <w:r w:rsidRPr="00D24BC7" w:rsidDel="00021179">
          <w:rPr>
            <w:rFonts w:ascii="Arial" w:hAnsi="Arial" w:cs="Arial"/>
            <w:highlight w:val="yellow"/>
            <w:rPrChange w:id="526" w:author="Martin Cahill (NESO)" w:date="2025-02-28T15:36:00Z" w16du:dateUtc="2025-02-28T15:36:00Z">
              <w:rPr>
                <w:rFonts w:ascii="Arial" w:hAnsi="Arial" w:cs="Arial"/>
              </w:rPr>
            </w:rPrChange>
          </w:rPr>
          <w:delText xml:space="preserve">by reducing the </w:delText>
        </w:r>
      </w:del>
      <w:del w:id="527" w:author="Angela Quinn (NESO)" w:date="2024-10-28T01:19:00Z">
        <w:r w:rsidRPr="00D24BC7" w:rsidDel="00021179">
          <w:rPr>
            <w:rFonts w:ascii="Arial" w:hAnsi="Arial" w:cs="Arial"/>
            <w:b/>
            <w:bCs/>
            <w:highlight w:val="yellow"/>
            <w:rPrChange w:id="528" w:author="Martin Cahill (NESO)" w:date="2025-02-28T15:36:00Z" w16du:dateUtc="2025-02-28T15:36:00Z">
              <w:rPr>
                <w:rFonts w:ascii="Arial" w:hAnsi="Arial" w:cs="Arial"/>
                <w:b/>
                <w:bCs/>
              </w:rPr>
            </w:rPrChange>
          </w:rPr>
          <w:delText>Materiality Trigger</w:delText>
        </w:r>
      </w:del>
      <w:del w:id="529" w:author="Angela Quinn (NESO)" w:date="2024-10-18T12:59:00Z">
        <w:r w:rsidRPr="00D24BC7" w:rsidDel="00021179">
          <w:rPr>
            <w:rFonts w:ascii="Arial" w:hAnsi="Arial" w:cs="Arial"/>
            <w:highlight w:val="yellow"/>
            <w:rPrChange w:id="530" w:author="Martin Cahill (NESO)" w:date="2025-02-28T15:36:00Z" w16du:dateUtc="2025-02-28T15:36:00Z">
              <w:rPr>
                <w:rFonts w:ascii="Arial" w:hAnsi="Arial" w:cs="Arial"/>
              </w:rPr>
            </w:rPrChange>
          </w:rPr>
          <w:delText xml:space="preserve"> </w:delText>
        </w:r>
      </w:del>
      <w:del w:id="531" w:author="Angela Quinn (NESO)" w:date="2024-10-28T01:19:00Z">
        <w:r w:rsidRPr="00D24BC7" w:rsidDel="00021179">
          <w:rPr>
            <w:rFonts w:ascii="Arial" w:hAnsi="Arial" w:cs="Arial"/>
            <w:highlight w:val="yellow"/>
            <w:rPrChange w:id="532"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w:t>
      </w:r>
      <w:r w:rsidRPr="00021179">
        <w:rPr>
          <w:rFonts w:ascii="Arial" w:hAnsi="Arial" w:cs="Arial"/>
        </w:rPr>
        <w:lastRenderedPageBreak/>
        <w:t xml:space="preserve">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33" w:author="Angela Quinn (NESO)" w:date="2024-10-18T13:01:00Z"/>
          <w:rFonts w:ascii="Arial" w:hAnsi="Arial" w:cs="Arial"/>
          <w:b/>
          <w:highlight w:val="yellow"/>
          <w:rPrChange w:id="534" w:author="Martin Cahill (NESO)" w:date="2025-02-28T15:36:00Z" w16du:dateUtc="2025-02-28T15:36:00Z">
            <w:rPr>
              <w:del w:id="535" w:author="Angela Quinn (NESO)" w:date="2024-10-18T13:01:00Z"/>
              <w:rFonts w:ascii="Arial" w:hAnsi="Arial" w:cs="Arial"/>
              <w:b/>
            </w:rPr>
          </w:rPrChange>
        </w:rPr>
      </w:pPr>
      <w:del w:id="536" w:author="Angela Quinn (NESO)" w:date="2024-10-18T13:01:00Z">
        <w:r w:rsidRPr="00D24BC7" w:rsidDel="00995765">
          <w:rPr>
            <w:rFonts w:ascii="Arial" w:hAnsi="Arial" w:cs="Arial"/>
            <w:b/>
            <w:highlight w:val="yellow"/>
            <w:rPrChange w:id="537"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38" w:author="Angela Quinn (NESO)" w:date="2024-10-18T13:01:00Z"/>
          <w:rFonts w:ascii="Arial" w:hAnsi="Arial" w:cs="Arial"/>
          <w:highlight w:val="yellow"/>
          <w:rPrChange w:id="539" w:author="Martin Cahill (NESO)" w:date="2025-02-28T15:36:00Z" w16du:dateUtc="2025-02-28T15:36:00Z">
            <w:rPr>
              <w:del w:id="540"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41" w:author="Angela Quinn (NESO)" w:date="2024-10-18T13:01:00Z"/>
          <w:rFonts w:ascii="Arial" w:hAnsi="Arial" w:cs="Arial"/>
          <w:highlight w:val="yellow"/>
          <w:rPrChange w:id="542" w:author="Martin Cahill (NESO)" w:date="2025-02-28T15:36:00Z" w16du:dateUtc="2025-02-28T15:36:00Z">
            <w:rPr>
              <w:del w:id="543" w:author="Angela Quinn (NESO)" w:date="2024-10-18T13:01:00Z"/>
              <w:rFonts w:ascii="Arial" w:hAnsi="Arial" w:cs="Arial"/>
            </w:rPr>
          </w:rPrChange>
        </w:rPr>
      </w:pPr>
      <w:del w:id="544" w:author="Angela Quinn (NESO)" w:date="2024-10-18T13:01:00Z">
        <w:r w:rsidRPr="00D24BC7" w:rsidDel="00995765">
          <w:rPr>
            <w:rFonts w:ascii="Arial" w:hAnsi="Arial" w:cs="Arial"/>
            <w:highlight w:val="yellow"/>
            <w:rPrChange w:id="545"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46"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47"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48"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49"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50"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51"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52"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53"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54"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55"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56"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57"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58"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59"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6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61"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62"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63"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64" w:author="Angela Quinn (NESO)" w:date="2024-10-18T13:01:00Z"/>
          <w:rFonts w:ascii="Arial" w:hAnsi="Arial" w:cs="Arial"/>
          <w:highlight w:val="yellow"/>
          <w:rPrChange w:id="565" w:author="Martin Cahill (NESO)" w:date="2025-02-28T15:36:00Z" w16du:dateUtc="2025-02-28T15:36:00Z">
            <w:rPr>
              <w:del w:id="566"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67" w:author="Angela Quinn (NESO)" w:date="2024-10-18T13:01:00Z"/>
          <w:rFonts w:ascii="Arial" w:hAnsi="Arial" w:cs="Arial"/>
          <w:highlight w:val="yellow"/>
          <w:rPrChange w:id="568" w:author="Martin Cahill (NESO)" w:date="2025-02-28T15:36:00Z" w16du:dateUtc="2025-02-28T15:36:00Z">
            <w:rPr>
              <w:del w:id="569" w:author="Angela Quinn (NESO)" w:date="2024-10-18T13:01:00Z"/>
              <w:rFonts w:ascii="Arial" w:hAnsi="Arial" w:cs="Arial"/>
            </w:rPr>
          </w:rPrChange>
        </w:rPr>
      </w:pPr>
      <w:del w:id="570" w:author="Angela Quinn (NESO)" w:date="2024-10-18T13:01:00Z">
        <w:r w:rsidRPr="00D24BC7" w:rsidDel="00995765">
          <w:rPr>
            <w:rFonts w:ascii="Arial" w:hAnsi="Arial" w:cs="Arial"/>
            <w:highlight w:val="yellow"/>
            <w:rPrChange w:id="571"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72"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73"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74"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75"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76"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77"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78"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79"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8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81"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82"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83"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84"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85"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86" w:author="Angela Quinn (NESO)" w:date="2024-10-18T13:01:00Z"/>
          <w:rFonts w:ascii="Arial" w:hAnsi="Arial" w:cs="Arial"/>
          <w:highlight w:val="yellow"/>
          <w:rPrChange w:id="587" w:author="Martin Cahill (NESO)" w:date="2025-02-28T15:36:00Z" w16du:dateUtc="2025-02-28T15:36:00Z">
            <w:rPr>
              <w:del w:id="588"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89" w:author="Angela Quinn (NESO)" w:date="2024-10-18T13:01:00Z"/>
          <w:rFonts w:ascii="Arial" w:hAnsi="Arial" w:cs="Arial"/>
          <w:highlight w:val="yellow"/>
          <w:rPrChange w:id="590" w:author="Martin Cahill (NESO)" w:date="2025-02-28T15:36:00Z" w16du:dateUtc="2025-02-28T15:36:00Z">
            <w:rPr>
              <w:del w:id="591" w:author="Angela Quinn (NESO)" w:date="2024-10-18T13:01:00Z"/>
              <w:rFonts w:ascii="Arial" w:hAnsi="Arial" w:cs="Arial"/>
            </w:rPr>
          </w:rPrChange>
        </w:rPr>
      </w:pPr>
      <w:del w:id="592" w:author="Angela Quinn (NESO)" w:date="2024-10-18T13:01:00Z">
        <w:r w:rsidRPr="00D24BC7" w:rsidDel="00995765">
          <w:rPr>
            <w:rFonts w:ascii="Arial" w:hAnsi="Arial" w:cs="Arial"/>
            <w:highlight w:val="yellow"/>
            <w:rPrChange w:id="593"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94"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5"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596" w:author="Angela Quinn (NESO)" w:date="2024-10-18T13:01:00Z"/>
          <w:rFonts w:ascii="Arial" w:hAnsi="Arial" w:cs="Arial"/>
          <w:highlight w:val="yellow"/>
          <w:rPrChange w:id="597" w:author="Martin Cahill (NESO)" w:date="2025-02-28T15:36:00Z" w16du:dateUtc="2025-02-28T15:36:00Z">
            <w:rPr>
              <w:del w:id="598"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599" w:author="Angela Quinn (NESO)" w:date="2024-10-18T13:01:00Z"/>
          <w:rFonts w:ascii="Arial" w:hAnsi="Arial" w:cs="Arial"/>
          <w:highlight w:val="yellow"/>
          <w:rPrChange w:id="600" w:author="Martin Cahill (NESO)" w:date="2025-02-28T15:36:00Z" w16du:dateUtc="2025-02-28T15:36:00Z">
            <w:rPr>
              <w:del w:id="601" w:author="Angela Quinn (NESO)" w:date="2024-10-18T13:01:00Z"/>
              <w:rFonts w:ascii="Arial" w:hAnsi="Arial" w:cs="Arial"/>
            </w:rPr>
          </w:rPrChange>
        </w:rPr>
      </w:pPr>
      <w:del w:id="602" w:author="Angela Quinn (NESO)" w:date="2024-10-18T13:01:00Z">
        <w:r w:rsidRPr="00D24BC7" w:rsidDel="00995765">
          <w:rPr>
            <w:rFonts w:ascii="Arial" w:hAnsi="Arial" w:cs="Arial"/>
            <w:highlight w:val="yellow"/>
            <w:rPrChange w:id="603"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604"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605"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606"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07"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608"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09"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610" w:author="Angela Quinn (NESO)" w:date="2024-10-18T13:01:00Z"/>
          <w:rFonts w:ascii="Arial" w:hAnsi="Arial" w:cs="Arial"/>
          <w:highlight w:val="yellow"/>
          <w:rPrChange w:id="611" w:author="Martin Cahill (NESO)" w:date="2025-02-28T15:36:00Z" w16du:dateUtc="2025-02-28T15:36:00Z">
            <w:rPr>
              <w:del w:id="612" w:author="Angela Quinn (NESO)" w:date="2024-10-18T13:01:00Z"/>
              <w:rFonts w:ascii="Arial" w:hAnsi="Arial" w:cs="Arial"/>
            </w:rPr>
          </w:rPrChange>
        </w:rPr>
      </w:pPr>
      <w:del w:id="613" w:author="Angela Quinn (NESO)" w:date="2024-10-18T13:01:00Z">
        <w:r w:rsidRPr="00D24BC7" w:rsidDel="00995765">
          <w:rPr>
            <w:rFonts w:ascii="Arial" w:hAnsi="Arial" w:cs="Arial"/>
            <w:highlight w:val="yellow"/>
            <w:rPrChange w:id="614"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15"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16"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17"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18"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19"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20"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21"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2"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23"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4" w:author="Martin Cahill (NESO)" w:date="2025-02-28T15:36:00Z" w16du:dateUtc="2025-02-28T15:36:00Z">
              <w:rPr>
                <w:rFonts w:ascii="Arial" w:hAnsi="Arial" w:cs="Arial"/>
              </w:rPr>
            </w:rPrChange>
          </w:rPr>
          <w:delText xml:space="preserve"> they shall discuss the terms and conditions </w:delText>
        </w:r>
        <w:r w:rsidRPr="00D24BC7" w:rsidDel="00995765">
          <w:rPr>
            <w:rFonts w:ascii="Arial" w:hAnsi="Arial" w:cs="Arial"/>
            <w:highlight w:val="yellow"/>
            <w:rPrChange w:id="625" w:author="Martin Cahill (NESO)" w:date="2025-02-28T15:36:00Z" w16du:dateUtc="2025-02-28T15:36:00Z">
              <w:rPr>
                <w:rFonts w:ascii="Arial" w:hAnsi="Arial" w:cs="Arial"/>
              </w:rPr>
            </w:rPrChange>
          </w:rPr>
          <w:lastRenderedPageBreak/>
          <w:delText xml:space="preserve">of the </w:delText>
        </w:r>
        <w:r w:rsidRPr="00D24BC7" w:rsidDel="00995765">
          <w:rPr>
            <w:rFonts w:ascii="Arial" w:hAnsi="Arial" w:cs="Arial"/>
            <w:b/>
            <w:highlight w:val="yellow"/>
            <w:rPrChange w:id="626"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7"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2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9"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30" w:author="Angela Quinn (NESO)" w:date="2024-10-18T13:01:00Z"/>
          <w:rFonts w:ascii="Arial" w:hAnsi="Arial" w:cs="Arial"/>
        </w:rPr>
      </w:pPr>
    </w:p>
    <w:p w14:paraId="338BD288" w14:textId="472C1A1A" w:rsidR="00021179" w:rsidRPr="00D24BC7" w:rsidDel="00995765" w:rsidRDefault="00021179" w:rsidP="00021179">
      <w:pPr>
        <w:ind w:left="720"/>
        <w:jc w:val="both"/>
        <w:rPr>
          <w:del w:id="631" w:author="Angela Quinn (NESO)" w:date="2024-10-18T13:01:00Z"/>
          <w:rFonts w:ascii="Arial" w:hAnsi="Arial" w:cs="Arial"/>
          <w:highlight w:val="yellow"/>
          <w:rPrChange w:id="632" w:author="Martin Cahill (NESO)" w:date="2025-02-28T15:36:00Z" w16du:dateUtc="2025-02-28T15:36:00Z">
            <w:rPr>
              <w:del w:id="633" w:author="Angela Quinn (NESO)" w:date="2024-10-18T13:01:00Z"/>
              <w:rFonts w:ascii="Arial" w:hAnsi="Arial" w:cs="Arial"/>
            </w:rPr>
          </w:rPrChange>
        </w:rPr>
      </w:pPr>
      <w:del w:id="634" w:author="Angela Quinn (NESO)" w:date="2024-10-18T13:01:00Z">
        <w:r w:rsidRPr="00D24BC7" w:rsidDel="00995765">
          <w:rPr>
            <w:rFonts w:ascii="Arial" w:hAnsi="Arial" w:cs="Arial"/>
            <w:highlight w:val="yellow"/>
            <w:rPrChange w:id="635" w:author="Martin Cahill (NESO)" w:date="2025-02-28T15:36:00Z" w16du:dateUtc="2025-02-28T15:36:00Z">
              <w:rPr>
                <w:rFonts w:ascii="Arial" w:hAnsi="Arial" w:cs="Arial"/>
              </w:rPr>
            </w:rPrChange>
          </w:rPr>
          <w:delText xml:space="preserve">In the case of outcome 2 above on, and from the day </w:delText>
        </w:r>
        <w:r w:rsidRPr="00D24BC7" w:rsidDel="00995765">
          <w:rPr>
            <w:rFonts w:ascii="Arial" w:hAnsi="Arial" w:cs="Arial"/>
            <w:b/>
            <w:highlight w:val="yellow"/>
            <w:rPrChange w:id="636"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37"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38"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40"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41"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42"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3"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44"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45"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46"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5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51"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52"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53"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5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55"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56" w:author="Angela Quinn (NESO)" w:date="2024-10-18T13:01:00Z"/>
          <w:rFonts w:ascii="Arial" w:hAnsi="Arial" w:cs="Arial"/>
          <w:highlight w:val="yellow"/>
          <w:rPrChange w:id="657" w:author="Martin Cahill (NESO)" w:date="2025-02-28T15:36:00Z" w16du:dateUtc="2025-02-28T15:36:00Z">
            <w:rPr>
              <w:del w:id="658"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59" w:author="Angela Quinn (NESO)" w:date="2024-10-18T13:01:00Z"/>
          <w:rFonts w:ascii="Arial" w:hAnsi="Arial" w:cs="Arial"/>
          <w:highlight w:val="yellow"/>
          <w:rPrChange w:id="660" w:author="Martin Cahill (NESO)" w:date="2025-02-28T15:36:00Z" w16du:dateUtc="2025-02-28T15:36:00Z">
            <w:rPr>
              <w:del w:id="661" w:author="Angela Quinn (NESO)" w:date="2024-10-18T13:01:00Z"/>
              <w:rFonts w:ascii="Arial" w:hAnsi="Arial" w:cs="Arial"/>
            </w:rPr>
          </w:rPrChange>
        </w:rPr>
      </w:pPr>
      <w:del w:id="662" w:author="Angela Quinn (NESO)" w:date="2024-10-18T13:01:00Z">
        <w:r w:rsidRPr="00D24BC7" w:rsidDel="00995765">
          <w:rPr>
            <w:rFonts w:ascii="Arial" w:hAnsi="Arial" w:cs="Arial"/>
            <w:highlight w:val="yellow"/>
            <w:rPrChange w:id="663"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64"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65"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66"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67"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68"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69"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0" w:author="Angela Quinn (NESO)" w:date="2024-10-18T13:01:00Z"/>
          <w:rFonts w:ascii="Arial" w:hAnsi="Arial" w:cs="Arial"/>
          <w:highlight w:val="yellow"/>
          <w:rPrChange w:id="671" w:author="Martin Cahill (NESO)" w:date="2025-02-28T15:36:00Z" w16du:dateUtc="2025-02-28T15:36:00Z">
            <w:rPr>
              <w:del w:id="672" w:author="Angela Quinn (NESO)" w:date="2024-10-18T13:01:00Z"/>
              <w:rFonts w:ascii="Arial" w:hAnsi="Arial" w:cs="Arial"/>
            </w:rPr>
          </w:rPrChange>
        </w:rPr>
      </w:pPr>
      <w:del w:id="673" w:author="Angela Quinn (NESO)" w:date="2024-10-18T13:01:00Z">
        <w:r w:rsidRPr="00D24BC7" w:rsidDel="00995765">
          <w:rPr>
            <w:rFonts w:ascii="Arial" w:hAnsi="Arial" w:cs="Arial"/>
            <w:highlight w:val="yellow"/>
            <w:rPrChange w:id="674"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75"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76"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7" w:author="Angela Quinn (NESO)" w:date="2024-10-18T13:01:00Z"/>
          <w:rFonts w:ascii="Arial" w:hAnsi="Arial" w:cs="Arial"/>
          <w:highlight w:val="yellow"/>
          <w:rPrChange w:id="678" w:author="Martin Cahill (NESO)" w:date="2025-02-28T15:36:00Z" w16du:dateUtc="2025-02-28T15:36:00Z">
            <w:rPr>
              <w:del w:id="679" w:author="Angela Quinn (NESO)" w:date="2024-10-18T13:01:00Z"/>
              <w:rFonts w:ascii="Arial" w:hAnsi="Arial" w:cs="Arial"/>
            </w:rPr>
          </w:rPrChange>
        </w:rPr>
      </w:pPr>
      <w:del w:id="680" w:author="Angela Quinn (NESO)" w:date="2024-10-18T13:01:00Z">
        <w:r w:rsidRPr="00D24BC7" w:rsidDel="00995765">
          <w:rPr>
            <w:rFonts w:ascii="Arial" w:hAnsi="Arial" w:cs="Arial"/>
            <w:highlight w:val="yellow"/>
            <w:rPrChange w:id="681"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82"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83"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8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85"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86" w:author="Angela Quinn (NESO)" w:date="2024-10-18T13:01:00Z"/>
          <w:rFonts w:ascii="Arial" w:hAnsi="Arial" w:cs="Arial"/>
          <w:highlight w:val="yellow"/>
          <w:rPrChange w:id="687" w:author="Martin Cahill (NESO)" w:date="2025-02-28T15:36:00Z" w16du:dateUtc="2025-02-28T15:36:00Z">
            <w:rPr>
              <w:del w:id="688"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89" w:author="Angela Quinn (NESO)" w:date="2024-10-18T13:01:00Z"/>
          <w:rFonts w:ascii="Arial" w:hAnsi="Arial" w:cs="Arial"/>
        </w:rPr>
      </w:pPr>
      <w:del w:id="690" w:author="Angela Quinn (NESO)" w:date="2024-10-18T13:01:00Z">
        <w:r w:rsidRPr="00D24BC7" w:rsidDel="00021179">
          <w:rPr>
            <w:rFonts w:ascii="Arial" w:hAnsi="Arial" w:cs="Arial"/>
            <w:highlight w:val="yellow"/>
            <w:rPrChange w:id="691"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92"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93"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94"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95"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696"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697"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698" w:author="Angela Quinn (NESO)" w:date="2024-10-18T13:01:00Z"/>
          <w:rFonts w:ascii="Arial" w:hAnsi="Arial" w:cs="Arial"/>
          <w:highlight w:val="yellow"/>
          <w:rPrChange w:id="699" w:author="Martin Cahill (NESO)" w:date="2025-02-28T15:36:00Z" w16du:dateUtc="2025-02-28T15:36:00Z">
            <w:rPr>
              <w:del w:id="700" w:author="Angela Quinn (NESO)" w:date="2024-10-18T13:01:00Z"/>
              <w:rFonts w:ascii="Arial" w:hAnsi="Arial" w:cs="Arial"/>
            </w:rPr>
          </w:rPrChange>
        </w:rPr>
      </w:pPr>
      <w:del w:id="701" w:author="Angela Quinn (NESO)" w:date="2024-10-18T13:01:00Z">
        <w:r w:rsidRPr="00D24BC7" w:rsidDel="00995765">
          <w:rPr>
            <w:rFonts w:ascii="Arial" w:hAnsi="Arial" w:cs="Arial"/>
            <w:highlight w:val="yellow"/>
            <w:rPrChange w:id="702"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703"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704"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705"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706"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707"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708"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709" w:author="Martin Cahill (NESO)" w:date="2025-02-28T15:34:00Z" w16du:dateUtc="2025-02-28T15:34:00Z"/>
          <w:rFonts w:ascii="Arial" w:hAnsi="Arial" w:cs="Arial"/>
          <w:highlight w:val="cyan"/>
          <w:rPrChange w:id="710" w:author="Martin Cahill (NESO)" w:date="2025-02-28T15:34:00Z" w16du:dateUtc="2025-02-28T15:34:00Z">
            <w:rPr>
              <w:del w:id="711" w:author="Martin Cahill (NESO)" w:date="2025-02-28T15:34:00Z" w16du:dateUtc="2025-02-28T15:34:00Z"/>
              <w:rFonts w:ascii="Arial" w:hAnsi="Arial" w:cs="Arial"/>
            </w:rPr>
          </w:rPrChange>
        </w:rPr>
      </w:pPr>
      <w:del w:id="712" w:author="Martin Cahill (NESO)" w:date="2025-02-28T15:34:00Z" w16du:dateUtc="2025-02-28T15:34:00Z">
        <w:r w:rsidRPr="00D24BC7" w:rsidDel="00D24BC7">
          <w:rPr>
            <w:rFonts w:ascii="Arial" w:hAnsi="Arial" w:cs="Arial"/>
            <w:highlight w:val="cyan"/>
            <w:rPrChange w:id="713"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714"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715"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16"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17"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18"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19"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20"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21"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22"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23"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9"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24" w:author="Angela Quinn (NESO)" w:date="2024-10-18T13:01:00Z">
        <w:r w:rsidRPr="00D24BC7" w:rsidDel="00995765">
          <w:rPr>
            <w:rFonts w:ascii="Arial" w:hAnsi="Arial" w:cs="Arial"/>
            <w:highlight w:val="yellow"/>
            <w:rPrChange w:id="725"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6"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27"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lastRenderedPageBreak/>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28"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29"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30"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31"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32" w:author="Martin Cahill (NESO)" w:date="2025-02-28T15:37:00Z" w16du:dateUtc="2025-02-28T15:37:00Z">
            <w:rPr>
              <w:rFonts w:ascii="Arial" w:hAnsi="Arial" w:cs="Arial"/>
            </w:rPr>
          </w:rPrChange>
        </w:rPr>
        <w:t>.</w:t>
      </w:r>
      <w:r w:rsidR="00484721" w:rsidRPr="00D24BC7">
        <w:rPr>
          <w:rFonts w:ascii="Arial" w:hAnsi="Arial" w:cs="Arial"/>
          <w:highlight w:val="yellow"/>
          <w:rPrChange w:id="733"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34" w:author="Angela Quinn (NESO)" w:date="2024-10-18T13:01:00Z">
        <w:r w:rsidRPr="00D24BC7" w:rsidDel="0079394A">
          <w:rPr>
            <w:rFonts w:ascii="Arial" w:hAnsi="Arial" w:cs="Arial"/>
            <w:highlight w:val="yellow"/>
            <w:rPrChange w:id="735"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36"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37"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D292" w14:textId="77777777" w:rsidR="00DA2356" w:rsidRDefault="00DA2356">
      <w:r>
        <w:separator/>
      </w:r>
    </w:p>
  </w:endnote>
  <w:endnote w:type="continuationSeparator" w:id="0">
    <w:p w14:paraId="541E705D" w14:textId="77777777" w:rsidR="00DA2356" w:rsidRDefault="00DA2356">
      <w:r>
        <w:continuationSeparator/>
      </w:r>
    </w:p>
  </w:endnote>
  <w:endnote w:type="continuationNotice" w:id="1">
    <w:p w14:paraId="0417AC1C" w14:textId="77777777" w:rsidR="00DA2356" w:rsidRDefault="00DA2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DB4E4" w14:textId="77777777" w:rsidR="009C0F17" w:rsidRDefault="009C0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2807B184" w:rsidR="00680F53" w:rsidRDefault="00421D35" w:rsidP="00680F53">
        <w:pPr>
          <w:pStyle w:val="Footer"/>
          <w:jc w:val="center"/>
        </w:pPr>
        <w:r>
          <w:rPr>
            <w:noProof/>
          </w:rPr>
          <w:tab/>
        </w:r>
        <w:r>
          <w:rPr>
            <w:noProof/>
          </w:rPr>
          <w:tab/>
        </w:r>
        <w:del w:id="125" w:author="Guidance" w:date="2025-03-04T09:21:00Z" w16du:dateUtc="2025-03-04T09:21:00Z">
          <w:r w:rsidR="00E85586" w:rsidDel="00E01FC5">
            <w:rPr>
              <w:noProof/>
            </w:rPr>
            <w:delText>V2</w:delText>
          </w:r>
          <w:r w:rsidR="00A90FA4" w:rsidDel="00E01FC5">
            <w:rPr>
              <w:noProof/>
            </w:rPr>
            <w:delText xml:space="preserve"> </w:delText>
          </w:r>
        </w:del>
        <w:ins w:id="126" w:author="Guidance" w:date="2025-03-04T09:21:00Z" w16du:dateUtc="2025-03-04T09:21:00Z">
          <w:r w:rsidR="00E01FC5">
            <w:rPr>
              <w:noProof/>
            </w:rPr>
            <w:t>V</w:t>
          </w:r>
          <w:r w:rsidR="00E01FC5">
            <w:rPr>
              <w:noProof/>
            </w:rPr>
            <w:t>x</w:t>
          </w:r>
          <w:r w:rsidR="00E01FC5">
            <w:rPr>
              <w:noProof/>
            </w:rPr>
            <w:t xml:space="preserve"> </w:t>
          </w:r>
        </w:ins>
        <w:r w:rsidR="00A90FA4">
          <w:rPr>
            <w:noProof/>
          </w:rPr>
          <w:t xml:space="preserve">– </w:t>
        </w:r>
        <w:del w:id="127" w:author="Guidance" w:date="2025-03-04T09:21:00Z" w16du:dateUtc="2025-03-04T09:21:00Z">
          <w:r w:rsidR="009C0F17" w:rsidDel="00E01FC5">
            <w:rPr>
              <w:noProof/>
            </w:rPr>
            <w:delText>1 October 2024</w:delText>
          </w:r>
        </w:del>
        <w:ins w:id="128" w:author="Guidance" w:date="2025-03-04T09:21:00Z" w16du:dateUtc="2025-03-04T09:21:00Z">
          <w:r w:rsidR="00E01FC5">
            <w:rPr>
              <w:noProof/>
            </w:rPr>
            <w:t>x</w:t>
          </w:r>
        </w:ins>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0476F658" w:rsidR="00F32883" w:rsidRDefault="008B0860" w:rsidP="00F32883">
        <w:pPr>
          <w:pStyle w:val="Footer"/>
          <w:jc w:val="center"/>
        </w:pPr>
        <w:r>
          <w:rPr>
            <w:noProof/>
          </w:rPr>
          <w:tab/>
          <w:t xml:space="preserve">                                                                                                                                                 </w:t>
        </w:r>
        <w:del w:id="131" w:author="Guidance" w:date="2025-03-04T09:21:00Z" w16du:dateUtc="2025-03-04T09:21:00Z">
          <w:r w:rsidR="00AD15F6" w:rsidDel="00E01FC5">
            <w:rPr>
              <w:noProof/>
            </w:rPr>
            <w:delText>V2</w:delText>
          </w:r>
          <w:r w:rsidDel="00E01FC5">
            <w:rPr>
              <w:noProof/>
            </w:rPr>
            <w:delText xml:space="preserve"> </w:delText>
          </w:r>
        </w:del>
        <w:ins w:id="132" w:author="Guidance" w:date="2025-03-04T09:21:00Z" w16du:dateUtc="2025-03-04T09:21:00Z">
          <w:r w:rsidR="00E01FC5">
            <w:rPr>
              <w:noProof/>
            </w:rPr>
            <w:t>V</w:t>
          </w:r>
          <w:r w:rsidR="00E01FC5">
            <w:rPr>
              <w:noProof/>
            </w:rPr>
            <w:t>x</w:t>
          </w:r>
          <w:r w:rsidR="00E01FC5">
            <w:rPr>
              <w:noProof/>
            </w:rPr>
            <w:t xml:space="preserve"> </w:t>
          </w:r>
        </w:ins>
        <w:r>
          <w:rPr>
            <w:noProof/>
          </w:rPr>
          <w:t xml:space="preserve">– </w:t>
        </w:r>
        <w:del w:id="133" w:author="Guidance" w:date="2025-03-04T09:21:00Z" w16du:dateUtc="2025-03-04T09:21:00Z">
          <w:r w:rsidR="009C0F17" w:rsidDel="00E01FC5">
            <w:rPr>
              <w:noProof/>
            </w:rPr>
            <w:delText>1 October</w:delText>
          </w:r>
          <w:r w:rsidDel="00E01FC5">
            <w:rPr>
              <w:noProof/>
            </w:rPr>
            <w:delText xml:space="preserve"> 2024</w:delText>
          </w:r>
        </w:del>
        <w:ins w:id="134" w:author="Guidance" w:date="2025-03-04T09:21:00Z" w16du:dateUtc="2025-03-04T09:21:00Z">
          <w:r w:rsidR="00E01FC5">
            <w:rPr>
              <w:noProof/>
            </w:rPr>
            <w:t>x</w:t>
          </w:r>
        </w:ins>
      </w:p>
    </w:sdtContent>
  </w:sdt>
  <w:p w14:paraId="69FB8682" w14:textId="77777777" w:rsidR="00F32883" w:rsidRDefault="00F328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6AA8214B"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w:t>
        </w:r>
        <w:del w:id="401" w:author="Guidance" w:date="2025-03-04T09:22:00Z" w16du:dateUtc="2025-03-04T09:22:00Z">
          <w:r w:rsidR="00E740B5" w:rsidDel="00E01FC5">
            <w:rPr>
              <w:noProof/>
            </w:rPr>
            <w:delText>v</w:delText>
          </w:r>
          <w:r w:rsidR="00004D64" w:rsidDel="00E01FC5">
            <w:rPr>
              <w:noProof/>
            </w:rPr>
            <w:delText>2</w:delText>
          </w:r>
          <w:r w:rsidR="00E740B5" w:rsidDel="00E01FC5">
            <w:rPr>
              <w:noProof/>
            </w:rPr>
            <w:delText xml:space="preserve"> </w:delText>
          </w:r>
        </w:del>
        <w:ins w:id="402" w:author="Guidance" w:date="2025-03-04T09:22:00Z" w16du:dateUtc="2025-03-04T09:22:00Z">
          <w:r w:rsidR="00E01FC5">
            <w:rPr>
              <w:noProof/>
            </w:rPr>
            <w:t>v</w:t>
          </w:r>
          <w:r w:rsidR="00E01FC5">
            <w:rPr>
              <w:noProof/>
            </w:rPr>
            <w:t>x</w:t>
          </w:r>
          <w:r w:rsidR="00E01FC5">
            <w:rPr>
              <w:noProof/>
            </w:rPr>
            <w:t xml:space="preserve"> </w:t>
          </w:r>
        </w:ins>
        <w:r w:rsidR="00E740B5">
          <w:rPr>
            <w:noProof/>
          </w:rPr>
          <w:t xml:space="preserve">– </w:t>
        </w:r>
        <w:del w:id="403" w:author="Guidance" w:date="2025-03-04T09:22:00Z" w16du:dateUtc="2025-03-04T09:22:00Z">
          <w:r w:rsidR="009C0F17" w:rsidDel="00E01FC5">
            <w:rPr>
              <w:noProof/>
            </w:rPr>
            <w:delText>1 October 2024</w:delText>
          </w:r>
        </w:del>
        <w:ins w:id="404" w:author="Guidance" w:date="2025-03-04T09:22:00Z" w16du:dateUtc="2025-03-04T09:22:00Z">
          <w:r w:rsidR="00E01FC5">
            <w:rPr>
              <w:noProof/>
            </w:rPr>
            <w:t>x</w:t>
          </w:r>
        </w:ins>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CDCDF" w14:textId="77777777" w:rsidR="00DA2356" w:rsidRDefault="00DA2356">
      <w:r>
        <w:separator/>
      </w:r>
    </w:p>
  </w:footnote>
  <w:footnote w:type="continuationSeparator" w:id="0">
    <w:p w14:paraId="2E05F20B" w14:textId="77777777" w:rsidR="00DA2356" w:rsidRDefault="00DA2356">
      <w:r>
        <w:continuationSeparator/>
      </w:r>
    </w:p>
  </w:footnote>
  <w:footnote w:type="continuationNotice" w:id="1">
    <w:p w14:paraId="2683F7C0" w14:textId="77777777" w:rsidR="00DA2356" w:rsidRDefault="00DA2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0DE2" w14:textId="77777777" w:rsidR="009C0F17" w:rsidRDefault="009C0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057940D2" w:rsidR="00132628" w:rsidRPr="00132628" w:rsidRDefault="00E85586">
    <w:pPr>
      <w:pStyle w:val="Header"/>
      <w:rPr>
        <w:noProof/>
      </w:rPr>
    </w:pPr>
    <w:del w:id="123" w:author="Guidance" w:date="2025-03-04T09:21:00Z" w16du:dateUtc="2025-03-04T09:21:00Z">
      <w:r w:rsidRPr="00132628" w:rsidDel="00E01FC5">
        <w:rPr>
          <w:noProof/>
        </w:rPr>
        <w:delText>V</w:delText>
      </w:r>
      <w:r w:rsidDel="00E01FC5">
        <w:rPr>
          <w:noProof/>
        </w:rPr>
        <w:delText>2</w:delText>
      </w:r>
    </w:del>
    <w:ins w:id="124" w:author="Guidance" w:date="2025-03-04T09:21:00Z" w16du:dateUtc="2025-03-04T09:21:00Z">
      <w:r w:rsidR="00E01FC5" w:rsidRPr="00132628">
        <w:rPr>
          <w:noProof/>
        </w:rPr>
        <w:t>V</w:t>
      </w:r>
      <w:r w:rsidR="00E01FC5">
        <w:rPr>
          <w:noProof/>
        </w:rPr>
        <w:t>x</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7E026A10" w:rsidR="002055B5" w:rsidRPr="002055B5" w:rsidRDefault="00591C4E">
    <w:pPr>
      <w:pStyle w:val="Header"/>
      <w:rPr>
        <w:rFonts w:ascii="Arial" w:hAnsi="Arial" w:cs="Arial"/>
      </w:rPr>
    </w:pPr>
    <w:r>
      <w:rPr>
        <w:rFonts w:ascii="Arial" w:hAnsi="Arial" w:cs="Arial"/>
      </w:rPr>
      <w:t>V</w:t>
    </w:r>
    <w:ins w:id="129" w:author="Guidance" w:date="2025-03-04T09:21:00Z" w16du:dateUtc="2025-03-04T09:21:00Z">
      <w:r w:rsidR="00E01FC5">
        <w:rPr>
          <w:rFonts w:ascii="Arial" w:hAnsi="Arial" w:cs="Arial"/>
        </w:rPr>
        <w:t>x</w:t>
      </w:r>
    </w:ins>
    <w:del w:id="130" w:author="Guidance" w:date="2025-03-04T09:21:00Z" w16du:dateUtc="2025-03-04T09:21:00Z">
      <w:r w:rsidDel="00E01FC5">
        <w:rPr>
          <w:rFonts w:ascii="Arial" w:hAnsi="Arial" w:cs="Arial"/>
        </w:rPr>
        <w:delText>2</w:delText>
      </w:r>
    </w:del>
    <w:r w:rsidR="00514AFD">
      <w:rPr>
        <w:rFonts w:ascii="Arial" w:hAnsi="Arial" w:cs="Arial"/>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347649E8" w:rsidR="00B2543D" w:rsidRDefault="00FA4549">
    <w:pPr>
      <w:pStyle w:val="Header"/>
      <w:rPr>
        <w:noProof/>
      </w:rPr>
    </w:pPr>
    <w:del w:id="405" w:author="Guidance" w:date="2025-03-04T09:22:00Z" w16du:dateUtc="2025-03-04T09:22:00Z">
      <w:r w:rsidDel="00E01FC5">
        <w:rPr>
          <w:noProof/>
        </w:rPr>
        <w:delText>v</w:delText>
      </w:r>
      <w:r w:rsidR="00004D64" w:rsidDel="00E01FC5">
        <w:rPr>
          <w:noProof/>
        </w:rPr>
        <w:delText>2</w:delText>
      </w:r>
    </w:del>
    <w:ins w:id="406" w:author="Guidance" w:date="2025-03-04T09:22:00Z" w16du:dateUtc="2025-03-04T09:22:00Z">
      <w:r w:rsidR="00E01FC5">
        <w:rPr>
          <w:noProof/>
        </w:rPr>
        <w:t>v</w:t>
      </w:r>
      <w:r w:rsidR="00E01FC5">
        <w:rPr>
          <w:noProof/>
        </w:rPr>
        <w:t>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cEBnpSF52on+WBzhIU4Ih/xeMDoa9v6A6ve/lfn6OpuHxziJGNN/8LOVykMBpGbg2tb8v5AiHanfaqQmBMWpEQ==" w:salt="UXlv+IKybUsMLO7mmcjGb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826E1"/>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318E"/>
    <w:rsid w:val="00376714"/>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2404F"/>
    <w:rsid w:val="00430614"/>
    <w:rsid w:val="00444D29"/>
    <w:rsid w:val="004536D6"/>
    <w:rsid w:val="004544DA"/>
    <w:rsid w:val="004617A1"/>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56"/>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01FC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C7D7A"/>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transmissionconnections@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C6AE5EF8-B2B1-468D-9089-654DFC647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3</cp:revision>
  <cp:lastPrinted>2021-08-11T17:05:00Z</cp:lastPrinted>
  <dcterms:created xsi:type="dcterms:W3CDTF">2025-02-28T15:40:00Z</dcterms:created>
  <dcterms:modified xsi:type="dcterms:W3CDTF">2025-03-04T09:23:00Z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